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84B20D" w14:textId="77777777" w:rsidR="00576965" w:rsidRDefault="00576965" w:rsidP="00576965">
      <w:r>
        <w:t>Dear Parents</w:t>
      </w:r>
    </w:p>
    <w:p w14:paraId="00AF8ACC" w14:textId="77777777" w:rsidR="00576965" w:rsidRDefault="00576965" w:rsidP="00576965">
      <w:r>
        <w:t>We would like to pass on the following arrangements regarding the Choir and Dance Tour:</w:t>
      </w:r>
    </w:p>
    <w:p w14:paraId="696C6110" w14:textId="77777777" w:rsidR="00576965" w:rsidRDefault="00576965" w:rsidP="00576965">
      <w:r w:rsidRPr="00576965">
        <w:rPr>
          <w:b/>
          <w:sz w:val="24"/>
        </w:rPr>
        <w:t>Flight times</w:t>
      </w:r>
      <w:r>
        <w:rPr>
          <w:b/>
          <w:sz w:val="24"/>
        </w:rPr>
        <w:t xml:space="preserve"> – </w:t>
      </w:r>
      <w:r>
        <w:t>Please note that the group is split into two parties.</w:t>
      </w:r>
    </w:p>
    <w:p w14:paraId="7DD4A26A" w14:textId="77777777" w:rsidR="00576965" w:rsidRDefault="00576965" w:rsidP="00576965">
      <w:r>
        <w:t xml:space="preserve">From Johannesburg to Cape Town: 3 July </w:t>
      </w:r>
    </w:p>
    <w:p w14:paraId="6167AE9F" w14:textId="77777777" w:rsidR="00576965" w:rsidRDefault="00576965" w:rsidP="00576965">
      <w:pPr>
        <w:ind w:left="720"/>
      </w:pPr>
      <w:r>
        <w:t>1T 101 Departure 07:10: Must be at airport at 5:45</w:t>
      </w:r>
    </w:p>
    <w:p w14:paraId="61A2FC2D" w14:textId="77777777" w:rsidR="00576965" w:rsidRDefault="00576965" w:rsidP="00576965">
      <w:pPr>
        <w:ind w:left="720"/>
      </w:pPr>
      <w:r>
        <w:t xml:space="preserve">1T 103 Departure 09:25: Must be at </w:t>
      </w:r>
      <w:bookmarkStart w:id="0" w:name="_GoBack"/>
      <w:bookmarkEnd w:id="0"/>
      <w:r>
        <w:t>airport at 8:00</w:t>
      </w:r>
    </w:p>
    <w:p w14:paraId="44B13233" w14:textId="77777777" w:rsidR="00576965" w:rsidRDefault="00576965" w:rsidP="00576965">
      <w:r>
        <w:t xml:space="preserve">From Cape Town to Johannesburg: 12 July </w:t>
      </w:r>
    </w:p>
    <w:p w14:paraId="5CDF9EED" w14:textId="77777777" w:rsidR="00576965" w:rsidRDefault="00576965" w:rsidP="00576965">
      <w:pPr>
        <w:ind w:left="720"/>
      </w:pPr>
      <w:r>
        <w:t xml:space="preserve">1T 104 Departure 12:20 </w:t>
      </w:r>
    </w:p>
    <w:p w14:paraId="09E0C01E" w14:textId="41B98DE3" w:rsidR="00576965" w:rsidRDefault="00576965" w:rsidP="00576965">
      <w:pPr>
        <w:ind w:left="720"/>
      </w:pPr>
      <w:r>
        <w:t>1T 110 Departure 15:40</w:t>
      </w:r>
    </w:p>
    <w:p w14:paraId="0E370675" w14:textId="77777777" w:rsidR="00576965" w:rsidRPr="00576965" w:rsidRDefault="00576965" w:rsidP="00576965">
      <w:pPr>
        <w:rPr>
          <w:b/>
          <w:sz w:val="24"/>
        </w:rPr>
      </w:pPr>
      <w:r w:rsidRPr="00576965">
        <w:rPr>
          <w:b/>
          <w:sz w:val="24"/>
        </w:rPr>
        <w:t>Transport to airport</w:t>
      </w:r>
    </w:p>
    <w:p w14:paraId="6FFF7BE3" w14:textId="77777777" w:rsidR="00576965" w:rsidRDefault="00576965" w:rsidP="00576965">
      <w:r>
        <w:t>Buses will depart from the school at 5:00 and 7:15 respectively on 3 July</w:t>
      </w:r>
      <w:r w:rsidR="0016621D">
        <w:t xml:space="preserve"> </w:t>
      </w:r>
      <w:r>
        <w:t>to the airport.</w:t>
      </w:r>
    </w:p>
    <w:p w14:paraId="374094F3" w14:textId="77777777" w:rsidR="00576965" w:rsidRPr="00576965" w:rsidRDefault="00576965" w:rsidP="00576965">
      <w:pPr>
        <w:rPr>
          <w:b/>
          <w:sz w:val="24"/>
        </w:rPr>
      </w:pPr>
      <w:r w:rsidRPr="00576965">
        <w:rPr>
          <w:b/>
          <w:sz w:val="24"/>
        </w:rPr>
        <w:t>ID document</w:t>
      </w:r>
    </w:p>
    <w:p w14:paraId="439EEDE4" w14:textId="77777777" w:rsidR="00576965" w:rsidRDefault="00576965" w:rsidP="00576965">
      <w:r>
        <w:t>We request kindly that all parents make a copy of their child’s ID document (if they already have one) or the child’s birth certificate, and to have this certified.</w:t>
      </w:r>
    </w:p>
    <w:p w14:paraId="431925D6" w14:textId="77777777" w:rsidR="00576965" w:rsidRDefault="00576965" w:rsidP="00576965">
      <w:r>
        <w:t xml:space="preserve">This document is needed for your child to board the flight. The airline insists on this and no child will be allowed to board the plane without this document. </w:t>
      </w:r>
    </w:p>
    <w:p w14:paraId="36CD4CB3" w14:textId="77777777" w:rsidR="00576965" w:rsidRDefault="00576965" w:rsidP="00576965">
      <w:r>
        <w:t>Please send it to Ms Smith in the office before or on 13 June.</w:t>
      </w:r>
    </w:p>
    <w:p w14:paraId="7D042D37" w14:textId="77777777" w:rsidR="00576965" w:rsidRDefault="00576965" w:rsidP="00576965">
      <w:r>
        <w:t>Thank you for your cooperation.</w:t>
      </w:r>
    </w:p>
    <w:p w14:paraId="24478E0B" w14:textId="77777777" w:rsidR="00576965" w:rsidRDefault="00576965" w:rsidP="00576965"/>
    <w:p w14:paraId="68210799" w14:textId="77777777" w:rsidR="00576965" w:rsidRDefault="00576965" w:rsidP="00576965">
      <w:r>
        <w:t>Yours truly</w:t>
      </w:r>
    </w:p>
    <w:p w14:paraId="562D5CFC" w14:textId="77777777" w:rsidR="00576965" w:rsidRDefault="00576965" w:rsidP="00576965">
      <w:r>
        <w:t>Ms SMITH</w:t>
      </w:r>
    </w:p>
    <w:p w14:paraId="255518AC" w14:textId="77777777" w:rsidR="00576965" w:rsidRDefault="00576965" w:rsidP="00576965"/>
    <w:p w14:paraId="4CA05241" w14:textId="77777777" w:rsidR="00D65B41" w:rsidRDefault="00D65B41"/>
    <w:sectPr w:rsidR="00D65B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965"/>
    <w:rsid w:val="0016621D"/>
    <w:rsid w:val="00576965"/>
    <w:rsid w:val="00D65B41"/>
    <w:rsid w:val="00FB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4ABE7"/>
  <w15:docId w15:val="{06B71809-094A-49CA-976E-A6261B451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Grant Robinson</cp:lastModifiedBy>
  <cp:revision>3</cp:revision>
  <dcterms:created xsi:type="dcterms:W3CDTF">2012-10-14T21:57:00Z</dcterms:created>
  <dcterms:modified xsi:type="dcterms:W3CDTF">2018-07-20T09:37:00Z</dcterms:modified>
</cp:coreProperties>
</file>