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0F41" w:rsidRDefault="00460810" w:rsidP="00460810">
      <w:pPr>
        <w:pStyle w:val="Title"/>
      </w:pPr>
      <w:bookmarkStart w:id="0" w:name="_GoBack"/>
      <w:bookmarkEnd w:id="0"/>
      <w:r>
        <w:t>Types of Articles</w:t>
      </w:r>
    </w:p>
    <w:p w:rsidR="00460810" w:rsidRDefault="00460810">
      <w:r>
        <w:t xml:space="preserve">Here is a summary of the types of articles we would like to publish in the newspaper. Remember that the maximum length is 300 words per article. </w:t>
      </w:r>
      <w:r w:rsidR="009802BD">
        <w:t>Please</w:t>
      </w:r>
      <w:r>
        <w:t xml:space="preserve"> don’t forget to proofread and do a spell check</w:t>
      </w:r>
      <w:r w:rsidR="009802BD">
        <w:t>:</w:t>
      </w:r>
      <w:r>
        <w:t xml:space="preserve"> </w:t>
      </w:r>
      <w:r w:rsidR="009802BD">
        <w:t>d</w:t>
      </w:r>
      <w:r>
        <w:t xml:space="preserve">o it right, and you will see your name in print </w:t>
      </w:r>
      <w:r>
        <w:sym w:font="Wingdings" w:char="F04A"/>
      </w:r>
      <w:r>
        <w:t>.</w:t>
      </w:r>
    </w:p>
    <w:p w:rsidR="00460810" w:rsidRDefault="00460810" w:rsidP="00460810">
      <w:pPr>
        <w:pStyle w:val="Heading1"/>
      </w:pPr>
      <w:r w:rsidRPr="00460810">
        <w:t>Articles about sports matches</w:t>
      </w:r>
    </w:p>
    <w:p w:rsidR="00460810" w:rsidRPr="003F53AA" w:rsidRDefault="00460810" w:rsidP="00460810">
      <w:r w:rsidRPr="003F53AA">
        <w:t xml:space="preserve">The editors of the newspaper publish game scores themselves. If you want to write an article about a sports match, it has to have much more than just the score. When you write about a sports match, you should try to give the reader a sense of what it was like to be a spectator at the match. Tell your readers things about the match that they might want to know. </w:t>
      </w:r>
    </w:p>
    <w:p w:rsidR="00460810" w:rsidRDefault="00460810" w:rsidP="00460810">
      <w:pPr>
        <w:pStyle w:val="Heading1"/>
      </w:pPr>
      <w:r w:rsidRPr="00460810">
        <w:t>Articles about individual achievements</w:t>
      </w:r>
    </w:p>
    <w:p w:rsidR="00460810" w:rsidRPr="003F53AA" w:rsidRDefault="00460810" w:rsidP="00460810">
      <w:r w:rsidRPr="003F53AA">
        <w:t xml:space="preserve">Sometimes, our students do well in extramural activities that are either not presented by the school, or that very few learners in the school participate in (at all, or just at a particular level). </w:t>
      </w:r>
    </w:p>
    <w:p w:rsidR="00460810" w:rsidRDefault="00460810" w:rsidP="00460810">
      <w:pPr>
        <w:pStyle w:val="Heading1"/>
      </w:pPr>
      <w:r w:rsidRPr="00460810">
        <w:t>Investigative articles</w:t>
      </w:r>
    </w:p>
    <w:p w:rsidR="00460810" w:rsidRPr="003F53AA" w:rsidRDefault="00460810" w:rsidP="00460810">
      <w:r w:rsidRPr="003F53AA">
        <w:t xml:space="preserve">Investigate something that learners might be interested in, and write an article about it. Make sure that your topic would interest a </w:t>
      </w:r>
      <w:r w:rsidRPr="003F53AA">
        <w:rPr>
          <w:i/>
        </w:rPr>
        <w:t>lot</w:t>
      </w:r>
      <w:r w:rsidRPr="003F53AA">
        <w:t xml:space="preserve"> of learners, and not just a small group. </w:t>
      </w:r>
    </w:p>
    <w:p w:rsidR="00460810" w:rsidRDefault="00460810" w:rsidP="00460810">
      <w:pPr>
        <w:pStyle w:val="Heading1"/>
      </w:pPr>
      <w:r w:rsidRPr="00460810">
        <w:t>Reviews</w:t>
      </w:r>
    </w:p>
    <w:p w:rsidR="00460810" w:rsidRPr="003F53AA" w:rsidRDefault="00460810" w:rsidP="00460810">
      <w:r w:rsidRPr="003F53AA">
        <w:t>You can review a book, movie, game, theat</w:t>
      </w:r>
      <w:r>
        <w:t>re</w:t>
      </w:r>
      <w:r w:rsidRPr="003F53AA">
        <w:t xml:space="preserve"> production, etc. Once again, make sure that it affects a lot of learners – do not review something that most of the learners have no access to. Give the book, movie, etc. a score out of ten, and proceed to explain why you feel it deserves that score. Reviews are a shorter type of article</w:t>
      </w:r>
      <w:r>
        <w:t xml:space="preserve"> – d</w:t>
      </w:r>
      <w:r w:rsidRPr="003F53AA">
        <w:t xml:space="preserve">o not exceed 100 words. </w:t>
      </w:r>
    </w:p>
    <w:p w:rsidR="00460810" w:rsidRDefault="00460810" w:rsidP="00460810">
      <w:pPr>
        <w:pStyle w:val="Heading1"/>
      </w:pPr>
      <w:r w:rsidRPr="00460810">
        <w:t>Articles about trends</w:t>
      </w:r>
    </w:p>
    <w:p w:rsidR="00460810" w:rsidRPr="003F53AA" w:rsidRDefault="00460810" w:rsidP="00460810">
      <w:r w:rsidRPr="003F53AA">
        <w:t xml:space="preserve">It can be any trend: a trend in hairstyles amongst the learners, fashion, fitness, beauty, social media, etc. </w:t>
      </w:r>
    </w:p>
    <w:p w:rsidR="00460810" w:rsidRDefault="00460810" w:rsidP="00460810">
      <w:pPr>
        <w:pStyle w:val="Heading1"/>
      </w:pPr>
      <w:r w:rsidRPr="00460810">
        <w:t>Articles about technology</w:t>
      </w:r>
    </w:p>
    <w:p w:rsidR="00460810" w:rsidRDefault="00460810">
      <w:r w:rsidRPr="006F4A8C">
        <w:t>This topic is popular with the learners, mostly because our paper stays on top of the latest and greatest developments in technology. We try to focus on new developments that at least some of our learners would be able to access and/or afford, or that might affect their lives in some way. These articles are often a lot like reviews (so have a look at the ‘reviews’ section for some hints and tips) but they are different from reviews, because we don’t bother writing about the less-than-awesome ones, and we also try to make them more informative than reviews, to help l</w:t>
      </w:r>
      <w:r>
        <w:t>earners use the new technology.</w:t>
      </w:r>
    </w:p>
    <w:p w:rsidR="00460810" w:rsidRDefault="00460810"/>
    <w:sectPr w:rsidR="0046081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810"/>
    <w:rsid w:val="00020F41"/>
    <w:rsid w:val="00460810"/>
    <w:rsid w:val="005658CF"/>
    <w:rsid w:val="007E2C36"/>
    <w:rsid w:val="00903431"/>
    <w:rsid w:val="009802BD"/>
    <w:rsid w:val="00A94502"/>
    <w:rsid w:val="00AA41D6"/>
    <w:rsid w:val="00D56C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802BD"/>
    <w:pPr>
      <w:keepNext/>
      <w:keepLines/>
      <w:spacing w:before="24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56CF8"/>
    <w:pPr>
      <w:widowControl w:val="0"/>
      <w:spacing w:after="0" w:line="240" w:lineRule="auto"/>
    </w:pPr>
    <w:rPr>
      <w:snapToGrid w:val="0"/>
      <w:sz w:val="16"/>
      <w:szCs w:val="16"/>
      <w:lang w:val="en-GB" w:eastAsia="x-none"/>
    </w:rPr>
  </w:style>
  <w:style w:type="character" w:customStyle="1" w:styleId="BalloonTextChar">
    <w:name w:val="Balloon Text Char"/>
    <w:link w:val="BalloonText"/>
    <w:rsid w:val="00D56CF8"/>
    <w:rPr>
      <w:snapToGrid w:val="0"/>
      <w:sz w:val="16"/>
      <w:szCs w:val="16"/>
      <w:lang w:val="en-GB" w:eastAsia="x-none"/>
    </w:rPr>
  </w:style>
  <w:style w:type="paragraph" w:styleId="Title">
    <w:name w:val="Title"/>
    <w:basedOn w:val="Normal"/>
    <w:next w:val="Normal"/>
    <w:link w:val="TitleChar"/>
    <w:uiPriority w:val="10"/>
    <w:qFormat/>
    <w:rsid w:val="004608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60810"/>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9802BD"/>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802BD"/>
    <w:pPr>
      <w:keepNext/>
      <w:keepLines/>
      <w:spacing w:before="24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56CF8"/>
    <w:pPr>
      <w:widowControl w:val="0"/>
      <w:spacing w:after="0" w:line="240" w:lineRule="auto"/>
    </w:pPr>
    <w:rPr>
      <w:snapToGrid w:val="0"/>
      <w:sz w:val="16"/>
      <w:szCs w:val="16"/>
      <w:lang w:val="en-GB" w:eastAsia="x-none"/>
    </w:rPr>
  </w:style>
  <w:style w:type="character" w:customStyle="1" w:styleId="BalloonTextChar">
    <w:name w:val="Balloon Text Char"/>
    <w:link w:val="BalloonText"/>
    <w:rsid w:val="00D56CF8"/>
    <w:rPr>
      <w:snapToGrid w:val="0"/>
      <w:sz w:val="16"/>
      <w:szCs w:val="16"/>
      <w:lang w:val="en-GB" w:eastAsia="x-none"/>
    </w:rPr>
  </w:style>
  <w:style w:type="paragraph" w:styleId="Title">
    <w:name w:val="Title"/>
    <w:basedOn w:val="Normal"/>
    <w:next w:val="Normal"/>
    <w:link w:val="TitleChar"/>
    <w:uiPriority w:val="10"/>
    <w:qFormat/>
    <w:rsid w:val="004608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60810"/>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9802B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334</Words>
  <Characters>1904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Private</Company>
  <LinksUpToDate>false</LinksUpToDate>
  <CharactersWithSpaces>2234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 Robinson</dc:creator>
  <cp:lastModifiedBy>Sandra</cp:lastModifiedBy>
  <cp:revision>2</cp:revision>
  <dcterms:created xsi:type="dcterms:W3CDTF">2014-09-02T06:33:00Z</dcterms:created>
  <dcterms:modified xsi:type="dcterms:W3CDTF">2014-09-02T06:33:00Z</dcterms:modified>
</cp:coreProperties>
</file>