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B3AC6A" w14:textId="77777777" w:rsidR="002F711A" w:rsidRDefault="004471B5" w:rsidP="00EA1902">
      <w:r w:rsidRPr="00EA1902">
        <w:t>Contributions</w:t>
      </w:r>
      <w:r w:rsidRPr="003F53AA">
        <w:t xml:space="preserve"> to</w:t>
      </w:r>
      <w:r w:rsidR="002F711A" w:rsidRPr="003F53AA">
        <w:t xml:space="preserve"> the school paper</w:t>
      </w:r>
    </w:p>
    <w:p w14:paraId="3CEA252A" w14:textId="77777777" w:rsidR="00004AD8" w:rsidRPr="00004AD8" w:rsidRDefault="00004AD8" w:rsidP="00004AD8"/>
    <w:p w14:paraId="7DA0A11C" w14:textId="77777777" w:rsidR="000303ED" w:rsidRPr="000303ED" w:rsidRDefault="00004AD8" w:rsidP="00513EDF">
      <w:pPr>
        <w:shd w:val="clear" w:color="auto" w:fill="CDACE6"/>
        <w:spacing w:after="0" w:line="240" w:lineRule="auto"/>
        <w:rPr>
          <w:i/>
        </w:rPr>
      </w:pPr>
      <w:r>
        <w:rPr>
          <w:i/>
        </w:rPr>
        <w:t xml:space="preserve">This document </w:t>
      </w:r>
      <w:r w:rsidR="00FC3DDC">
        <w:rPr>
          <w:i/>
        </w:rPr>
        <w:t>provides guidelines to any learner who would like to contribute to the school paper</w:t>
      </w:r>
      <w:r w:rsidR="00C16ED4">
        <w:rPr>
          <w:i/>
        </w:rPr>
        <w:t xml:space="preserve">. It </w:t>
      </w:r>
      <w:r w:rsidR="000303ED" w:rsidRPr="000303ED">
        <w:rPr>
          <w:i/>
        </w:rPr>
        <w:t xml:space="preserve">will be updated every month. Email </w:t>
      </w:r>
      <w:hyperlink r:id="rId8" w:history="1">
        <w:r w:rsidR="00C16ED4" w:rsidRPr="00A628FE">
          <w:rPr>
            <w:rStyle w:val="Hyperlink"/>
            <w:i/>
          </w:rPr>
          <w:t>ChiefEd@gmail.com</w:t>
        </w:r>
      </w:hyperlink>
      <w:r w:rsidR="00C16ED4">
        <w:rPr>
          <w:i/>
        </w:rPr>
        <w:t xml:space="preserve"> </w:t>
      </w:r>
      <w:r w:rsidR="000303ED" w:rsidRPr="000303ED">
        <w:rPr>
          <w:i/>
        </w:rPr>
        <w:t xml:space="preserve">for </w:t>
      </w:r>
      <w:r>
        <w:rPr>
          <w:i/>
        </w:rPr>
        <w:t>the latest</w:t>
      </w:r>
      <w:r w:rsidR="00C16ED4">
        <w:rPr>
          <w:i/>
        </w:rPr>
        <w:t xml:space="preserve"> copy. </w:t>
      </w:r>
      <w:r w:rsidR="00D16010">
        <w:rPr>
          <w:i/>
        </w:rPr>
        <w:br/>
      </w:r>
      <w:r w:rsidR="00FC3DDC">
        <w:rPr>
          <w:i/>
        </w:rPr>
        <w:t>The Editors</w:t>
      </w:r>
      <w:r w:rsidR="00C16ED4">
        <w:rPr>
          <w:i/>
        </w:rPr>
        <w:t xml:space="preserve"> </w:t>
      </w:r>
    </w:p>
    <w:p w14:paraId="16519BBF" w14:textId="77777777" w:rsidR="00004AD8" w:rsidRDefault="00004AD8"/>
    <w:p w14:paraId="53D0A981" w14:textId="77777777" w:rsidR="006F4A8C" w:rsidRPr="006F4A8C" w:rsidRDefault="00CE4FA7">
      <w:pPr>
        <w:rPr>
          <w:b/>
          <w:sz w:val="32"/>
        </w:rPr>
      </w:pPr>
      <w:r>
        <w:rPr>
          <w:b/>
          <w:sz w:val="32"/>
        </w:rPr>
        <w:t xml:space="preserve">Table of </w:t>
      </w:r>
      <w:r w:rsidR="006F4A8C" w:rsidRPr="006F4A8C">
        <w:rPr>
          <w:b/>
          <w:sz w:val="32"/>
        </w:rPr>
        <w:t>Contents</w:t>
      </w:r>
    </w:p>
    <w:p w14:paraId="07039FC5" w14:textId="77777777" w:rsidR="00004AD8" w:rsidRDefault="00004AD8" w:rsidP="00004AD8">
      <w:pPr>
        <w:tabs>
          <w:tab w:val="right" w:leader="dot" w:pos="9072"/>
        </w:tabs>
      </w:pPr>
    </w:p>
    <w:p w14:paraId="3114FD3E" w14:textId="77777777" w:rsidR="00004AD8" w:rsidRDefault="00004AD8">
      <w:pPr>
        <w:rPr>
          <w:rFonts w:ascii="Verdana" w:eastAsiaTheme="majorEastAsia" w:hAnsi="Verdana" w:cstheme="majorBidi"/>
          <w:b/>
          <w:color w:val="632B8D"/>
          <w:sz w:val="32"/>
          <w:szCs w:val="32"/>
        </w:rPr>
      </w:pPr>
      <w:r>
        <w:br w:type="page"/>
      </w:r>
    </w:p>
    <w:p w14:paraId="0D44019A" w14:textId="77777777" w:rsidR="000303ED" w:rsidRDefault="000303ED" w:rsidP="000303ED">
      <w:pPr>
        <w:pStyle w:val="Heading1"/>
      </w:pPr>
      <w:bookmarkStart w:id="0" w:name="_Toc395198907"/>
      <w:r>
        <w:lastRenderedPageBreak/>
        <w:t>Introduction</w:t>
      </w:r>
      <w:bookmarkEnd w:id="0"/>
    </w:p>
    <w:p w14:paraId="04FE2EC4" w14:textId="77777777" w:rsidR="002F711A" w:rsidRPr="003F53AA" w:rsidRDefault="00300A83" w:rsidP="00732729">
      <w:r w:rsidRPr="003F53AA">
        <w:t xml:space="preserve">The </w:t>
      </w:r>
      <w:r w:rsidR="001C31D7" w:rsidRPr="003F53AA">
        <w:t xml:space="preserve">school paper has editors and journalists who write articles regularly, </w:t>
      </w:r>
      <w:r w:rsidR="00D21D50" w:rsidRPr="003F53AA">
        <w:t>but a</w:t>
      </w:r>
      <w:r w:rsidR="004471B5" w:rsidRPr="003F53AA">
        <w:t xml:space="preserve">ny learner can </w:t>
      </w:r>
      <w:r w:rsidR="00D21D50" w:rsidRPr="003F53AA">
        <w:t>submit contributions</w:t>
      </w:r>
      <w:r w:rsidR="001C31D7" w:rsidRPr="003F53AA">
        <w:t xml:space="preserve"> to the school paper. If the contribution is good enough, it will get published.</w:t>
      </w:r>
      <w:r w:rsidR="004471B5" w:rsidRPr="003F53AA">
        <w:t xml:space="preserve"> </w:t>
      </w:r>
      <w:r w:rsidR="00D21D50" w:rsidRPr="003F53AA">
        <w:t xml:space="preserve">This </w:t>
      </w:r>
      <w:r w:rsidR="001C31D7" w:rsidRPr="003F53AA">
        <w:t>pamphlet will give you an idea of the things we usually include in the school paper, as well as some</w:t>
      </w:r>
      <w:r w:rsidR="00D21D50" w:rsidRPr="003F53AA">
        <w:t xml:space="preserve"> guidelines to help get your contribution </w:t>
      </w:r>
      <w:r w:rsidR="001C31D7" w:rsidRPr="003F53AA">
        <w:t>published</w:t>
      </w:r>
      <w:r w:rsidR="00D21D50" w:rsidRPr="003F53AA">
        <w:t xml:space="preserve">. </w:t>
      </w:r>
      <w:del w:id="1" w:author="Sandra" w:date="2014-08-03T23:37:00Z">
        <w:r w:rsidR="0083271A" w:rsidRPr="003F53AA" w:rsidDel="00AD0A9E">
          <w:delText>If you would like to be considered when new editors are chosen in your Gr</w:delText>
        </w:r>
        <w:r w:rsidR="00247B75" w:rsidDel="00AD0A9E">
          <w:delText xml:space="preserve">ade </w:delText>
        </w:r>
        <w:r w:rsidR="00824F11" w:rsidDel="00AD0A9E">
          <w:delText xml:space="preserve"> </w:delText>
        </w:r>
        <w:r w:rsidR="0083271A" w:rsidRPr="003F53AA" w:rsidDel="00AD0A9E">
          <w:delText xml:space="preserve">11 year, you should start contributing to the school paper regularly. </w:delText>
        </w:r>
      </w:del>
    </w:p>
    <w:p w14:paraId="2654C310" w14:textId="77777777" w:rsidR="005C1875" w:rsidRPr="005C1875" w:rsidRDefault="005C1875" w:rsidP="005C1875">
      <w:pPr>
        <w:pStyle w:val="Heading1"/>
      </w:pPr>
      <w:bookmarkStart w:id="2" w:name="_Toc395198908"/>
      <w:bookmarkStart w:id="3" w:name="_Toc394744964"/>
      <w:r w:rsidRPr="005C1875">
        <w:t>Presentation</w:t>
      </w:r>
      <w:r w:rsidR="00B91628">
        <w:t xml:space="preserve"> of articles</w:t>
      </w:r>
      <w:bookmarkEnd w:id="2"/>
    </w:p>
    <w:p w14:paraId="1CCBF696" w14:textId="77777777" w:rsidR="005C1875" w:rsidRPr="005C1875" w:rsidRDefault="005C1875" w:rsidP="005C1875">
      <w:r w:rsidRPr="005C1875">
        <w:t>It is important that articles submitted for publication should be easily readable and as well presented as possible – this will help the editorial team to determine whether your article will be accepted, or whether it will need further ‘touching up’. Here are the basic steps you should follow when drawing up and submitting your article:</w:t>
      </w:r>
    </w:p>
    <w:p w14:paraId="57BF8DB1" w14:textId="77777777" w:rsidR="005C1875" w:rsidRPr="005C1875" w:rsidRDefault="005C1875" w:rsidP="00DD77EC">
      <w:pPr>
        <w:pStyle w:val="ListParagraph"/>
        <w:numPr>
          <w:ilvl w:val="0"/>
          <w:numId w:val="17"/>
        </w:numPr>
      </w:pPr>
      <w:r w:rsidRPr="005C1875">
        <w:t>First plan the general layout</w:t>
      </w:r>
    </w:p>
    <w:p w14:paraId="6AAB97CA" w14:textId="77777777" w:rsidR="005C1875" w:rsidRPr="005C1875" w:rsidRDefault="005C1875" w:rsidP="00DD77EC">
      <w:pPr>
        <w:pStyle w:val="ListParagraph"/>
        <w:numPr>
          <w:ilvl w:val="0"/>
          <w:numId w:val="17"/>
        </w:numPr>
      </w:pPr>
      <w:r w:rsidRPr="005C1875">
        <w:t>Type in and format all the text</w:t>
      </w:r>
    </w:p>
    <w:p w14:paraId="53EB0E14" w14:textId="77777777" w:rsidR="000C19F3" w:rsidRDefault="000C19F3" w:rsidP="00DD77EC">
      <w:pPr>
        <w:pStyle w:val="ListParagraph"/>
        <w:numPr>
          <w:ilvl w:val="0"/>
          <w:numId w:val="17"/>
        </w:numPr>
      </w:pPr>
      <w:r>
        <w:t>Pictures</w:t>
      </w:r>
    </w:p>
    <w:p w14:paraId="7B87EC1B" w14:textId="77777777" w:rsidR="005C1875" w:rsidRPr="005C1875" w:rsidRDefault="005C1875" w:rsidP="00DD77EC">
      <w:pPr>
        <w:pStyle w:val="ListParagraph"/>
        <w:numPr>
          <w:ilvl w:val="0"/>
          <w:numId w:val="17"/>
        </w:numPr>
      </w:pPr>
      <w:r w:rsidRPr="005C1875">
        <w:t>Insert pictures</w:t>
      </w:r>
    </w:p>
    <w:p w14:paraId="2879B5A8" w14:textId="77777777" w:rsidR="005C1875" w:rsidRPr="005C1875" w:rsidRDefault="005C1875" w:rsidP="00DD77EC">
      <w:pPr>
        <w:pStyle w:val="ListParagraph"/>
        <w:numPr>
          <w:ilvl w:val="0"/>
          <w:numId w:val="17"/>
        </w:numPr>
      </w:pPr>
      <w:r w:rsidRPr="005C1875">
        <w:t>Resize if needed</w:t>
      </w:r>
    </w:p>
    <w:p w14:paraId="603AAC98" w14:textId="77777777" w:rsidR="005C1875" w:rsidRPr="005C1875" w:rsidRDefault="005C1875" w:rsidP="00DD77EC">
      <w:pPr>
        <w:pStyle w:val="ListParagraph"/>
        <w:numPr>
          <w:ilvl w:val="0"/>
          <w:numId w:val="17"/>
        </w:numPr>
      </w:pPr>
      <w:r w:rsidRPr="005C1875">
        <w:t>Supply captions</w:t>
      </w:r>
    </w:p>
    <w:p w14:paraId="45FC36C2" w14:textId="77777777" w:rsidR="005C1875" w:rsidRPr="005C1875" w:rsidRDefault="005C1875" w:rsidP="00DD77EC">
      <w:pPr>
        <w:pStyle w:val="ListParagraph"/>
        <w:numPr>
          <w:ilvl w:val="0"/>
          <w:numId w:val="17"/>
        </w:numPr>
      </w:pPr>
      <w:r w:rsidRPr="005C1875">
        <w:t>Fix any mistakes</w:t>
      </w:r>
    </w:p>
    <w:p w14:paraId="77CD8DC2" w14:textId="77777777" w:rsidR="005C1875" w:rsidRPr="005C1875" w:rsidRDefault="005C1875" w:rsidP="00DD77EC">
      <w:pPr>
        <w:pStyle w:val="ListParagraph"/>
        <w:numPr>
          <w:ilvl w:val="0"/>
          <w:numId w:val="17"/>
        </w:numPr>
      </w:pPr>
      <w:r w:rsidRPr="005C1875">
        <w:t>Perform a spell check</w:t>
      </w:r>
    </w:p>
    <w:p w14:paraId="23C45127" w14:textId="77777777" w:rsidR="005C1875" w:rsidRPr="005C1875" w:rsidRDefault="005C1875" w:rsidP="00DD77EC">
      <w:pPr>
        <w:pStyle w:val="ListParagraph"/>
        <w:numPr>
          <w:ilvl w:val="0"/>
          <w:numId w:val="17"/>
        </w:numPr>
      </w:pPr>
      <w:r w:rsidRPr="005C1875">
        <w:t>Proofread for errors</w:t>
      </w:r>
    </w:p>
    <w:p w14:paraId="3D69FA71" w14:textId="77777777" w:rsidR="005C1875" w:rsidRPr="005C1875" w:rsidRDefault="005C1875" w:rsidP="00DD77EC">
      <w:pPr>
        <w:pStyle w:val="ListParagraph"/>
        <w:numPr>
          <w:ilvl w:val="0"/>
          <w:numId w:val="17"/>
        </w:numPr>
      </w:pPr>
      <w:r w:rsidRPr="005C1875">
        <w:t>E-mail your final article to the editor</w:t>
      </w:r>
    </w:p>
    <w:p w14:paraId="25B9A083" w14:textId="77777777" w:rsidR="005C1875" w:rsidRPr="005C1875" w:rsidRDefault="005C1875" w:rsidP="005C1875">
      <w:pPr>
        <w:spacing w:before="240"/>
      </w:pPr>
      <w:r w:rsidRPr="005C1875">
        <w:t>There is a higher possibility that your article will be accepted if it is profess</w:t>
      </w:r>
      <w:bookmarkStart w:id="4" w:name="_GoBack"/>
      <w:bookmarkEnd w:id="4"/>
      <w:r w:rsidRPr="005C1875">
        <w:t xml:space="preserve">ionally presented, with interesting content and error-free. Don’t forget that each article must be accompanied with a hardcopy </w:t>
      </w:r>
      <w:commentRangeStart w:id="5"/>
      <w:r w:rsidRPr="005C1875">
        <w:t>Article Submission Form</w:t>
      </w:r>
      <w:commentRangeEnd w:id="5"/>
      <w:r w:rsidRPr="005C1875">
        <w:commentReference w:id="5"/>
      </w:r>
      <w:r w:rsidRPr="005C1875">
        <w:t>.</w:t>
      </w:r>
    </w:p>
    <w:p w14:paraId="5D4F84CD" w14:textId="77777777" w:rsidR="00D21D50" w:rsidRPr="003F53AA" w:rsidRDefault="00D21D50" w:rsidP="00313D1E">
      <w:pPr>
        <w:pStyle w:val="Heading1"/>
      </w:pPr>
      <w:bookmarkStart w:id="6" w:name="_Toc395198909"/>
      <w:r w:rsidRPr="00313D1E">
        <w:t>Articles</w:t>
      </w:r>
      <w:bookmarkEnd w:id="3"/>
      <w:bookmarkEnd w:id="6"/>
    </w:p>
    <w:p w14:paraId="4EA683B0" w14:textId="77777777" w:rsidR="002F711A" w:rsidRPr="003F53AA" w:rsidRDefault="001C31D7" w:rsidP="002F711A">
      <w:r w:rsidRPr="003F53AA">
        <w:t>Articles may not be more than 300 words long, and should be written in English</w:t>
      </w:r>
      <w:r w:rsidR="00AD0A9E" w:rsidRPr="00AD0A9E">
        <w:t xml:space="preserve"> </w:t>
      </w:r>
      <w:r w:rsidR="00AD0A9E" w:rsidRPr="003F53AA">
        <w:t>so that all our readers can read them</w:t>
      </w:r>
      <w:r w:rsidRPr="003F53AA">
        <w:t xml:space="preserve">. Think of them as very short </w:t>
      </w:r>
      <w:r w:rsidRPr="00AA6A92">
        <w:t>essays – use</w:t>
      </w:r>
      <w:r w:rsidRPr="003F53AA">
        <w:t xml:space="preserve"> what you have learned in your language subjects about brainstorming, drafting, editing, paragraph structure and grammar. </w:t>
      </w:r>
    </w:p>
    <w:p w14:paraId="6516E142" w14:textId="77777777" w:rsidR="00CE6E72" w:rsidRPr="003F53AA" w:rsidRDefault="00E074FB" w:rsidP="00E074FB">
      <w:pPr>
        <w:pStyle w:val="Heading2"/>
      </w:pPr>
      <w:bookmarkStart w:id="7" w:name="_Toc394744966"/>
      <w:r>
        <w:t>A</w:t>
      </w:r>
      <w:r w:rsidR="009878DE" w:rsidRPr="003F53AA">
        <w:t xml:space="preserve">rticles about </w:t>
      </w:r>
      <w:r w:rsidR="00CE6E72" w:rsidRPr="003F53AA">
        <w:t xml:space="preserve">sports </w:t>
      </w:r>
      <w:r w:rsidR="00CE6E72" w:rsidRPr="00D04B94">
        <w:t>match</w:t>
      </w:r>
      <w:r w:rsidR="0024114A" w:rsidRPr="00D04B94">
        <w:t>es</w:t>
      </w:r>
      <w:bookmarkEnd w:id="7"/>
      <w:r w:rsidR="0024114A" w:rsidRPr="003F53AA">
        <w:t xml:space="preserve"> </w:t>
      </w:r>
    </w:p>
    <w:p w14:paraId="39CC9784" w14:textId="77777777" w:rsidR="00CE6E72" w:rsidRPr="003F53AA" w:rsidRDefault="00174094">
      <w:r w:rsidRPr="003F53AA">
        <w:t xml:space="preserve">The editors of the newspaper publish game scores themselves. If you want to write an article about a sports match, it </w:t>
      </w:r>
      <w:r w:rsidR="00CE6E72" w:rsidRPr="003F53AA">
        <w:t>has to hav</w:t>
      </w:r>
      <w:r w:rsidRPr="003F53AA">
        <w:t xml:space="preserve">e much more than just the score. </w:t>
      </w:r>
      <w:r w:rsidR="00CE6E72" w:rsidRPr="003F53AA">
        <w:t xml:space="preserve">When you write about a sports match, </w:t>
      </w:r>
      <w:r w:rsidR="00D44FD4" w:rsidRPr="003F53AA">
        <w:t>you should try</w:t>
      </w:r>
      <w:r w:rsidR="00CE6E72" w:rsidRPr="003F53AA">
        <w:t xml:space="preserve"> to give the reader a sense of what it was like t</w:t>
      </w:r>
      <w:r w:rsidR="00D44FD4" w:rsidRPr="003F53AA">
        <w:t xml:space="preserve">o be a spectator at the match. </w:t>
      </w:r>
      <w:r w:rsidR="006C52B4" w:rsidRPr="003F53AA">
        <w:t>Tell your readers things about the matc</w:t>
      </w:r>
      <w:r w:rsidR="00D44FD4" w:rsidRPr="003F53AA">
        <w:t xml:space="preserve">h </w:t>
      </w:r>
      <w:r w:rsidR="002F711A" w:rsidRPr="003F53AA">
        <w:t xml:space="preserve">that they might want to know. </w:t>
      </w:r>
    </w:p>
    <w:p w14:paraId="78DD6410" w14:textId="77777777" w:rsidR="001C31D7" w:rsidRPr="003F53AA" w:rsidRDefault="001C31D7" w:rsidP="00581EC1">
      <w:pPr>
        <w:pStyle w:val="BulletIntro"/>
      </w:pPr>
      <w:r w:rsidRPr="003F53AA">
        <w:t>You might want to mention</w:t>
      </w:r>
    </w:p>
    <w:p w14:paraId="6054B418" w14:textId="77777777" w:rsidR="008D5B7B" w:rsidRDefault="001C31D7" w:rsidP="00FD7A1B">
      <w:pPr>
        <w:pStyle w:val="ListParagraph"/>
        <w:keepLines/>
        <w:numPr>
          <w:ilvl w:val="0"/>
          <w:numId w:val="3"/>
        </w:numPr>
        <w:spacing w:after="60"/>
        <w:ind w:left="357" w:hanging="357"/>
        <w:contextualSpacing w:val="0"/>
      </w:pPr>
      <w:r w:rsidRPr="003F53AA">
        <w:t xml:space="preserve">the </w:t>
      </w:r>
      <w:r w:rsidR="00A64005">
        <w:t>‘</w:t>
      </w:r>
      <w:r w:rsidRPr="003F53AA">
        <w:t xml:space="preserve">back story’. </w:t>
      </w:r>
    </w:p>
    <w:p w14:paraId="2C8DE758" w14:textId="77777777" w:rsidR="00D44FD4" w:rsidRPr="003F53AA" w:rsidRDefault="00D44FD4" w:rsidP="00004AD8">
      <w:pPr>
        <w:pStyle w:val="ListParagraph"/>
        <w:keepLines/>
        <w:spacing w:after="120"/>
        <w:contextualSpacing w:val="0"/>
        <w:jc w:val="both"/>
      </w:pPr>
      <w:r w:rsidRPr="003F53AA">
        <w:lastRenderedPageBreak/>
        <w:t>Has your school played against this other team before? How do they usually fare against the other team? Has</w:t>
      </w:r>
      <w:r w:rsidR="00082296" w:rsidRPr="003F53AA">
        <w:t xml:space="preserve"> our team or</w:t>
      </w:r>
      <w:r w:rsidRPr="003F53AA">
        <w:t xml:space="preserve"> the other team suddenly improved a lot? Do the two teams have ‘a history’? Were any of our or their best players unable to play, and how did that affect the game? </w:t>
      </w:r>
      <w:r w:rsidR="002B427D" w:rsidRPr="003F53AA">
        <w:t xml:space="preserve">Do they or we have a new coach? </w:t>
      </w:r>
    </w:p>
    <w:p w14:paraId="5AF0E0A7" w14:textId="77777777" w:rsidR="00F35F3A" w:rsidRDefault="001C31D7" w:rsidP="00FD7A1B">
      <w:pPr>
        <w:pStyle w:val="ListParagraph"/>
        <w:keepLines/>
        <w:numPr>
          <w:ilvl w:val="0"/>
          <w:numId w:val="3"/>
        </w:numPr>
        <w:spacing w:after="60"/>
        <w:ind w:left="357" w:hanging="357"/>
        <w:contextualSpacing w:val="0"/>
      </w:pPr>
      <w:r w:rsidRPr="003F53AA">
        <w:t xml:space="preserve">what the vibe was like. </w:t>
      </w:r>
    </w:p>
    <w:p w14:paraId="65E73DA8" w14:textId="77777777" w:rsidR="001C31D7" w:rsidRPr="003F53AA" w:rsidRDefault="006C52B4" w:rsidP="00004AD8">
      <w:pPr>
        <w:spacing w:after="120"/>
        <w:ind w:left="720"/>
        <w:jc w:val="both"/>
      </w:pPr>
      <w:r w:rsidRPr="003F53AA">
        <w:t>Did the players seem like they were just having fun, or were they deadly serious the whole time? Were there a lot of spectators? Was it really intense</w:t>
      </w:r>
      <w:r w:rsidR="00CE6E72" w:rsidRPr="003F53AA">
        <w:t>, with spectators</w:t>
      </w:r>
      <w:r w:rsidRPr="003F53AA">
        <w:t xml:space="preserve"> focusing on the game and</w:t>
      </w:r>
      <w:r w:rsidR="00CE6E72" w:rsidRPr="003F53AA">
        <w:t xml:space="preserve"> chanting war cries, or was it relaxed, with the different parents barbecuing tog</w:t>
      </w:r>
      <w:r w:rsidRPr="003F53AA">
        <w:t xml:space="preserve">ether and playing music at the side of the field? The weather might also contribute to the atmosphere at a game. For example, a rugby match in the pouring rain, with the spectators huddling under umbrellas and the players all covered in mud, has a very different atmosphere </w:t>
      </w:r>
      <w:r w:rsidR="00D44FD4" w:rsidRPr="003F53AA">
        <w:t>from</w:t>
      </w:r>
      <w:r w:rsidRPr="003F53AA">
        <w:t xml:space="preserve"> a </w:t>
      </w:r>
      <w:r w:rsidR="00D44FD4" w:rsidRPr="003F53AA">
        <w:t>match</w:t>
      </w:r>
      <w:r w:rsidRPr="003F53AA">
        <w:t xml:space="preserve"> in the blazing sun. </w:t>
      </w:r>
    </w:p>
    <w:p w14:paraId="733551CF" w14:textId="77777777" w:rsidR="00D44FD4" w:rsidRPr="00D1791D" w:rsidRDefault="001C31D7" w:rsidP="003635A4">
      <w:pPr>
        <w:pStyle w:val="ListParagraph"/>
        <w:keepLines/>
        <w:numPr>
          <w:ilvl w:val="0"/>
          <w:numId w:val="3"/>
        </w:numPr>
        <w:spacing w:after="120"/>
        <w:ind w:left="357" w:hanging="357"/>
        <w:contextualSpacing w:val="0"/>
        <w:rPr>
          <w:highlight w:val="yellow"/>
        </w:rPr>
      </w:pPr>
      <w:r w:rsidRPr="00D1791D">
        <w:rPr>
          <w:highlight w:val="yellow"/>
        </w:rPr>
        <w:t>w</w:t>
      </w:r>
      <w:r w:rsidR="00D44FD4" w:rsidRPr="00D1791D">
        <w:rPr>
          <w:highlight w:val="yellow"/>
        </w:rPr>
        <w:t>hat the bes</w:t>
      </w:r>
      <w:r w:rsidRPr="00D1791D">
        <w:rPr>
          <w:highlight w:val="yellow"/>
        </w:rPr>
        <w:t xml:space="preserve">t moments were. </w:t>
      </w:r>
      <w:r w:rsidR="00713FD2" w:rsidRPr="00D1791D">
        <w:rPr>
          <w:highlight w:val="yellow"/>
        </w:rPr>
        <w:t xml:space="preserve">Were any </w:t>
      </w:r>
      <w:r w:rsidR="00523D5A" w:rsidRPr="00D1791D">
        <w:rPr>
          <w:highlight w:val="yellow"/>
        </w:rPr>
        <w:t>points or goals</w:t>
      </w:r>
      <w:r w:rsidR="00713FD2" w:rsidRPr="00D1791D">
        <w:rPr>
          <w:highlight w:val="yellow"/>
        </w:rPr>
        <w:t xml:space="preserve"> scored </w:t>
      </w:r>
      <w:r w:rsidR="00523D5A" w:rsidRPr="00D1791D">
        <w:rPr>
          <w:highlight w:val="yellow"/>
        </w:rPr>
        <w:t>(or blocked</w:t>
      </w:r>
      <w:r w:rsidR="00713FD2" w:rsidRPr="00D1791D">
        <w:rPr>
          <w:highlight w:val="yellow"/>
        </w:rPr>
        <w:t xml:space="preserve">) in interesting ways? For example, was the winning goal scored in the last few seconds? Or did the ball roll around the top of the basket for a while before finally dropping in? Or was there some excellent strategy involved? </w:t>
      </w:r>
    </w:p>
    <w:p w14:paraId="5F907519" w14:textId="77777777" w:rsidR="001C31D7" w:rsidRPr="003F53AA" w:rsidRDefault="00CE6E72" w:rsidP="00581EC1">
      <w:pPr>
        <w:pStyle w:val="BulletIntro"/>
      </w:pPr>
      <w:r w:rsidRPr="003F53AA">
        <w:t xml:space="preserve">Don’t </w:t>
      </w:r>
    </w:p>
    <w:p w14:paraId="43E92682" w14:textId="77777777" w:rsidR="001C31D7" w:rsidRPr="003F53AA" w:rsidRDefault="001C31D7" w:rsidP="00BE2181">
      <w:pPr>
        <w:pStyle w:val="ListParagraph"/>
        <w:keepLines/>
        <w:numPr>
          <w:ilvl w:val="0"/>
          <w:numId w:val="4"/>
        </w:numPr>
        <w:spacing w:after="120"/>
        <w:contextualSpacing w:val="0"/>
      </w:pPr>
      <w:r w:rsidRPr="003F53AA">
        <w:t>w</w:t>
      </w:r>
      <w:r w:rsidR="00CE6E72" w:rsidRPr="003F53AA">
        <w:t xml:space="preserve">rite about it when </w:t>
      </w:r>
      <w:r w:rsidR="002B427D" w:rsidRPr="003F53AA">
        <w:t>our</w:t>
      </w:r>
      <w:r w:rsidR="00CE6E72" w:rsidRPr="003F53AA">
        <w:t xml:space="preserve"> </w:t>
      </w:r>
      <w:r w:rsidR="002B427D" w:rsidRPr="003F53AA">
        <w:t>team</w:t>
      </w:r>
      <w:r w:rsidR="00CE6E72" w:rsidRPr="003F53AA">
        <w:t xml:space="preserve"> loses miserably</w:t>
      </w:r>
      <w:r w:rsidR="002C74F3" w:rsidRPr="003F53AA">
        <w:t xml:space="preserve">, because </w:t>
      </w:r>
      <w:r w:rsidR="00CE6E72" w:rsidRPr="003F53AA">
        <w:t xml:space="preserve">who wants to read about that?! </w:t>
      </w:r>
      <w:r w:rsidR="004131E7" w:rsidRPr="003F53AA">
        <w:t xml:space="preserve">That said, you can, of course, still write about a game if </w:t>
      </w:r>
      <w:r w:rsidR="002B427D" w:rsidRPr="003F53AA">
        <w:t>our</w:t>
      </w:r>
      <w:r w:rsidR="004131E7" w:rsidRPr="003F53AA">
        <w:t xml:space="preserve"> </w:t>
      </w:r>
      <w:r w:rsidR="002B427D" w:rsidRPr="003F53AA">
        <w:t>team</w:t>
      </w:r>
      <w:r w:rsidR="004131E7" w:rsidRPr="003F53AA">
        <w:t xml:space="preserve"> lost </w:t>
      </w:r>
      <w:r w:rsidR="00713FD2" w:rsidRPr="003F53AA">
        <w:t xml:space="preserve">in a way that they </w:t>
      </w:r>
      <w:r w:rsidR="00713FD2" w:rsidRPr="00C16ED4">
        <w:t xml:space="preserve">can be </w:t>
      </w:r>
      <w:r w:rsidR="00713FD2" w:rsidRPr="003F53AA">
        <w:t>proud of – for example, if they got a decent score</w:t>
      </w:r>
      <w:r w:rsidR="002B427D" w:rsidRPr="003F53AA">
        <w:t xml:space="preserve"> or lost with one or two points</w:t>
      </w:r>
      <w:r w:rsidR="00713FD2" w:rsidRPr="003F53AA">
        <w:t xml:space="preserve"> against a very strong opponent.</w:t>
      </w:r>
    </w:p>
    <w:p w14:paraId="62772EAD" w14:textId="77777777" w:rsidR="001C31D7" w:rsidRPr="003F53AA" w:rsidRDefault="00D44FD4" w:rsidP="00E074FB">
      <w:pPr>
        <w:pStyle w:val="ListParagraph"/>
        <w:numPr>
          <w:ilvl w:val="0"/>
          <w:numId w:val="4"/>
        </w:numPr>
        <w:spacing w:after="120"/>
        <w:contextualSpacing w:val="0"/>
      </w:pPr>
      <w:r w:rsidRPr="003F53AA">
        <w:t xml:space="preserve">focus </w:t>
      </w:r>
      <w:r w:rsidRPr="003F53AA">
        <w:rPr>
          <w:i/>
        </w:rPr>
        <w:t>exclusively</w:t>
      </w:r>
      <w:r w:rsidRPr="003F53AA">
        <w:t xml:space="preserve"> on one player. If one player played very well or scored a really good winning goal,</w:t>
      </w:r>
      <w:r w:rsidR="00523D5A" w:rsidRPr="003F53AA">
        <w:t xml:space="preserve"> you should definitely include that, but you should always </w:t>
      </w:r>
      <w:r w:rsidRPr="003F53AA">
        <w:t>acknowledge the efforts of the whole team as well.</w:t>
      </w:r>
    </w:p>
    <w:p w14:paraId="1146A0CE" w14:textId="77777777" w:rsidR="001C31D7" w:rsidRPr="003F53AA" w:rsidRDefault="002B427D" w:rsidP="001C31D7">
      <w:pPr>
        <w:pStyle w:val="ListParagraph"/>
        <w:numPr>
          <w:ilvl w:val="0"/>
          <w:numId w:val="4"/>
        </w:numPr>
      </w:pPr>
      <w:r w:rsidRPr="003F53AA">
        <w:t>d</w:t>
      </w:r>
      <w:r w:rsidR="004131E7" w:rsidRPr="003F53AA">
        <w:t>is anyone, ever</w:t>
      </w:r>
      <w:r w:rsidR="00A04444">
        <w:t>.</w:t>
      </w:r>
    </w:p>
    <w:p w14:paraId="5D93BF46" w14:textId="77777777" w:rsidR="001C31D7" w:rsidRPr="00126655" w:rsidRDefault="004131E7" w:rsidP="00A53A6B">
      <w:pPr>
        <w:shd w:val="clear" w:color="auto" w:fill="F4DDFF"/>
      </w:pPr>
      <w:r w:rsidRPr="00126655">
        <w:t>Don’t d</w:t>
      </w:r>
      <w:r w:rsidR="00CE6E72" w:rsidRPr="00126655">
        <w:t xml:space="preserve">is the other </w:t>
      </w:r>
      <w:r w:rsidR="003F53AA" w:rsidRPr="00126655">
        <w:t>school</w:t>
      </w:r>
      <w:r w:rsidR="00CE6E72" w:rsidRPr="00126655">
        <w:t xml:space="preserve"> (or team), their players, facilities or spectators</w:t>
      </w:r>
      <w:r w:rsidR="00523D5A" w:rsidRPr="00126655">
        <w:t>. That’s just mean, and it</w:t>
      </w:r>
      <w:r w:rsidR="002C74F3" w:rsidRPr="00126655">
        <w:t xml:space="preserve"> can get </w:t>
      </w:r>
      <w:r w:rsidR="002B427D" w:rsidRPr="00126655">
        <w:t>our</w:t>
      </w:r>
      <w:r w:rsidR="002C74F3" w:rsidRPr="00126655">
        <w:t xml:space="preserve"> newspaper or even </w:t>
      </w:r>
      <w:r w:rsidR="002B427D" w:rsidRPr="00126655">
        <w:t>our</w:t>
      </w:r>
      <w:r w:rsidR="002C74F3" w:rsidRPr="00126655">
        <w:t xml:space="preserve"> school in serious trouble</w:t>
      </w:r>
      <w:r w:rsidR="00CE6E72" w:rsidRPr="00126655">
        <w:t xml:space="preserve">. </w:t>
      </w:r>
    </w:p>
    <w:p w14:paraId="081DC25D" w14:textId="77777777" w:rsidR="001C31D7" w:rsidRPr="00126655" w:rsidRDefault="004131E7" w:rsidP="00A53A6B">
      <w:pPr>
        <w:shd w:val="clear" w:color="auto" w:fill="F4DDFF"/>
      </w:pPr>
      <w:r w:rsidRPr="00126655">
        <w:t>Don’t dis</w:t>
      </w:r>
      <w:r w:rsidR="00CE6E72" w:rsidRPr="00126655">
        <w:t xml:space="preserve"> the ref. </w:t>
      </w:r>
      <w:r w:rsidR="00523D5A" w:rsidRPr="00967D1A">
        <w:rPr>
          <w:i/>
        </w:rPr>
        <w:t>EVER</w:t>
      </w:r>
      <w:r w:rsidR="00CE6E72" w:rsidRPr="00126655">
        <w:t>. That ca</w:t>
      </w:r>
      <w:r w:rsidRPr="00126655">
        <w:t>n have comebacks next time, man</w:t>
      </w:r>
      <w:r w:rsidR="002C74F3" w:rsidRPr="00126655">
        <w:t>!</w:t>
      </w:r>
    </w:p>
    <w:p w14:paraId="78B62CC5" w14:textId="77777777" w:rsidR="002C74F3" w:rsidRPr="00126655" w:rsidRDefault="004131E7" w:rsidP="00A53A6B">
      <w:pPr>
        <w:shd w:val="clear" w:color="auto" w:fill="F4DDFF"/>
      </w:pPr>
      <w:r w:rsidRPr="00126655">
        <w:t>Don’t dis</w:t>
      </w:r>
      <w:r w:rsidR="00CE6E72" w:rsidRPr="00126655">
        <w:t xml:space="preserve"> any moms or dads </w:t>
      </w:r>
      <w:r w:rsidRPr="00126655">
        <w:t xml:space="preserve">who </w:t>
      </w:r>
      <w:r w:rsidR="00CE6E72" w:rsidRPr="00126655">
        <w:t>made fools of themselves</w:t>
      </w:r>
      <w:r w:rsidRPr="00126655">
        <w:t xml:space="preserve">. Sure, it’s hilarious when a parent </w:t>
      </w:r>
      <w:r w:rsidR="002B427D" w:rsidRPr="00126655">
        <w:t>rants</w:t>
      </w:r>
      <w:r w:rsidRPr="00126655">
        <w:t xml:space="preserve"> at the ref or </w:t>
      </w:r>
      <w:r w:rsidR="00E5448E" w:rsidRPr="00126655">
        <w:t>runs onto the field weeping</w:t>
      </w:r>
      <w:r w:rsidRPr="00126655">
        <w:t xml:space="preserve"> with joy wh</w:t>
      </w:r>
      <w:r w:rsidR="002B427D" w:rsidRPr="00126655">
        <w:t>en their precious child scores a</w:t>
      </w:r>
      <w:r w:rsidRPr="00126655">
        <w:t xml:space="preserve"> goal, but the kid does </w:t>
      </w:r>
      <w:r w:rsidRPr="00967D1A">
        <w:rPr>
          <w:i/>
        </w:rPr>
        <w:t>not</w:t>
      </w:r>
      <w:r w:rsidRPr="00126655">
        <w:t xml:space="preserve"> want the whole school to be reminded of that. </w:t>
      </w:r>
      <w:r w:rsidR="002C74F3" w:rsidRPr="00126655">
        <w:t>Be nice!</w:t>
      </w:r>
    </w:p>
    <w:p w14:paraId="7FE06A3D" w14:textId="77777777" w:rsidR="00CE6E72" w:rsidRPr="003F53AA" w:rsidRDefault="00E074FB" w:rsidP="00E074FB">
      <w:pPr>
        <w:pStyle w:val="Heading2"/>
      </w:pPr>
      <w:bookmarkStart w:id="8" w:name="_Toc394744967"/>
      <w:r>
        <w:t>A</w:t>
      </w:r>
      <w:r w:rsidR="009878DE" w:rsidRPr="003F53AA">
        <w:t xml:space="preserve">rticles about </w:t>
      </w:r>
      <w:r w:rsidR="0024114A" w:rsidRPr="003F53AA">
        <w:t>individual achievements</w:t>
      </w:r>
      <w:bookmarkEnd w:id="8"/>
    </w:p>
    <w:p w14:paraId="5F589CEB" w14:textId="77777777" w:rsidR="00AB6385" w:rsidRPr="003F53AA" w:rsidRDefault="002B427D">
      <w:r w:rsidRPr="003F53AA">
        <w:t xml:space="preserve">Sometimes, our students </w:t>
      </w:r>
      <w:r w:rsidR="00E216E5" w:rsidRPr="003F53AA">
        <w:t>do well</w:t>
      </w:r>
      <w:r w:rsidRPr="003F53AA">
        <w:t xml:space="preserve"> in extramural activities</w:t>
      </w:r>
      <w:r w:rsidR="00AB6385" w:rsidRPr="003F53AA">
        <w:t xml:space="preserve"> that are either not presented by the school, or that very few learners in the school participate in (at all, or just at a particular level). </w:t>
      </w:r>
    </w:p>
    <w:p w14:paraId="6588DFD3" w14:textId="77777777" w:rsidR="009878DE" w:rsidRPr="003F53AA" w:rsidRDefault="009878DE" w:rsidP="001B0FC5">
      <w:pPr>
        <w:pStyle w:val="BulletIntro"/>
        <w:keepNext/>
        <w:widowControl w:val="0"/>
      </w:pPr>
      <w:r w:rsidRPr="003F53AA">
        <w:lastRenderedPageBreak/>
        <w:t>You might want to mention</w:t>
      </w:r>
    </w:p>
    <w:p w14:paraId="4EFF968A" w14:textId="77777777" w:rsidR="00751A65" w:rsidRPr="003F53AA" w:rsidRDefault="009878DE" w:rsidP="001B0FC5">
      <w:pPr>
        <w:pStyle w:val="ListParagraph"/>
        <w:keepNext/>
        <w:keepLines/>
        <w:widowControl w:val="0"/>
        <w:numPr>
          <w:ilvl w:val="0"/>
          <w:numId w:val="5"/>
        </w:numPr>
        <w:spacing w:after="120"/>
        <w:contextualSpacing w:val="0"/>
      </w:pPr>
      <w:r w:rsidRPr="003F53AA">
        <w:t>what the activity entails, especially if it’s unusual, or if some learners might not know much about it</w:t>
      </w:r>
      <w:r w:rsidR="004254C9">
        <w:t>.</w:t>
      </w:r>
      <w:r w:rsidRPr="003F53AA">
        <w:t xml:space="preserve"> Give</w:t>
      </w:r>
      <w:r w:rsidR="00751A65" w:rsidRPr="003F53AA">
        <w:t xml:space="preserve"> about one </w:t>
      </w:r>
      <w:r w:rsidRPr="003F53AA">
        <w:t xml:space="preserve">short </w:t>
      </w:r>
      <w:r w:rsidR="00751A65" w:rsidRPr="003F53AA">
        <w:t>paragraph’s worth of detail</w:t>
      </w:r>
      <w:r w:rsidR="00AE66B4" w:rsidRPr="003F53AA">
        <w:t>.</w:t>
      </w:r>
      <w:r w:rsidR="00E074FB">
        <w:t xml:space="preserve"> </w:t>
      </w:r>
      <w:r w:rsidR="00AE66B4" w:rsidRPr="003F53AA">
        <w:t xml:space="preserve">For example, all our readers might not know exactly what an Eisteddfod or Powerlifting </w:t>
      </w:r>
      <w:r w:rsidR="00AE66B4" w:rsidRPr="00B054BB">
        <w:t>or Bharatanatyam or</w:t>
      </w:r>
      <w:r w:rsidR="00AE66B4" w:rsidRPr="003F53AA">
        <w:t xml:space="preserve"> Voortrekkers is. </w:t>
      </w:r>
      <w:r w:rsidR="00751A65" w:rsidRPr="003F53AA">
        <w:t xml:space="preserve">Try to get the essential ideas across in about one paragraph, e.g. </w:t>
      </w:r>
    </w:p>
    <w:p w14:paraId="3E3F13C2" w14:textId="77777777" w:rsidR="00B879DE" w:rsidRPr="003F53AA" w:rsidRDefault="00751A65" w:rsidP="00B6736F">
      <w:pPr>
        <w:keepNext/>
        <w:widowControl w:val="0"/>
        <w:spacing w:after="120"/>
        <w:ind w:left="360"/>
      </w:pPr>
      <w:r w:rsidRPr="003F53AA">
        <w:t>The modern Voortrekkers teach childre</w:t>
      </w:r>
      <w:r w:rsidR="00B879DE" w:rsidRPr="003F53AA">
        <w:t>n more ab</w:t>
      </w:r>
      <w:r w:rsidR="009878DE" w:rsidRPr="003F53AA">
        <w:t xml:space="preserve">out Afrikaans culture, </w:t>
      </w:r>
      <w:r w:rsidRPr="003F53AA">
        <w:t>emphasise Christian values and community service, and take kids on camps w</w:t>
      </w:r>
      <w:r w:rsidR="009878DE" w:rsidRPr="003F53AA">
        <w:t>here they learn survival skills</w:t>
      </w:r>
      <w:r w:rsidR="00AE66B4" w:rsidRPr="003F53AA">
        <w:t xml:space="preserve">. </w:t>
      </w:r>
      <w:r w:rsidR="001D3749">
        <w:t>According to the UK Chief Scout, Bear Grylls, nature and the outdoors are languages that can be learned, and once learned, never forgotten.</w:t>
      </w:r>
      <w:r w:rsidR="00FA25C0">
        <w:t xml:space="preserve"> </w:t>
      </w:r>
      <w:sdt>
        <w:sdtPr>
          <w:id w:val="1042710859"/>
          <w:citation/>
        </w:sdtPr>
        <w:sdtEndPr/>
        <w:sdtContent>
          <w:r w:rsidR="00FA25C0">
            <w:fldChar w:fldCharType="begin"/>
          </w:r>
          <w:r w:rsidR="00853734">
            <w:instrText xml:space="preserve">CITATION Jac10 \l 7177 </w:instrText>
          </w:r>
          <w:r w:rsidR="00FA25C0">
            <w:fldChar w:fldCharType="separate"/>
          </w:r>
          <w:r w:rsidR="00853734">
            <w:rPr>
              <w:noProof/>
            </w:rPr>
            <w:t>(Bailey, 2010)</w:t>
          </w:r>
          <w:r w:rsidR="00FA25C0">
            <w:fldChar w:fldCharType="end"/>
          </w:r>
        </w:sdtContent>
      </w:sdt>
    </w:p>
    <w:p w14:paraId="14E5DB56" w14:textId="77777777" w:rsidR="00B879DE" w:rsidRPr="003F53AA" w:rsidRDefault="00E216E5" w:rsidP="00E074FB">
      <w:pPr>
        <w:pStyle w:val="ListParagraph"/>
        <w:numPr>
          <w:ilvl w:val="0"/>
          <w:numId w:val="2"/>
        </w:numPr>
        <w:spacing w:after="120"/>
        <w:contextualSpacing w:val="0"/>
      </w:pPr>
      <w:r w:rsidRPr="003F53AA">
        <w:t xml:space="preserve">how the learner got involved </w:t>
      </w:r>
      <w:r w:rsidR="00B879DE" w:rsidRPr="003F53AA">
        <w:t xml:space="preserve">in the activity, e.g. “Gina’s mom used to be a ballerina, and still practices her </w:t>
      </w:r>
      <w:r w:rsidR="00EE79C8" w:rsidRPr="003F53AA">
        <w:t>ballet</w:t>
      </w:r>
      <w:r w:rsidR="00B879DE" w:rsidRPr="003F53AA">
        <w:t xml:space="preserve"> as part of her fitness routine. When she was four, Gina showed an i</w:t>
      </w:r>
      <w:r w:rsidR="001236FD" w:rsidRPr="003F53AA">
        <w:t>nterest in these exercises. S</w:t>
      </w:r>
      <w:r w:rsidR="00B879DE" w:rsidRPr="003F53AA">
        <w:t>he joined the Lize Page dance academy at the age of six</w:t>
      </w:r>
      <w:r w:rsidR="00C54C7A">
        <w:t>.</w:t>
      </w:r>
      <w:r w:rsidR="00B879DE" w:rsidRPr="003F53AA">
        <w:t>”</w:t>
      </w:r>
    </w:p>
    <w:p w14:paraId="511C2E42" w14:textId="77777777" w:rsidR="00B879DE" w:rsidRPr="003F53AA" w:rsidRDefault="00B879DE" w:rsidP="00CA2E49">
      <w:pPr>
        <w:pStyle w:val="ListParagraph"/>
        <w:numPr>
          <w:ilvl w:val="0"/>
          <w:numId w:val="2"/>
        </w:numPr>
        <w:spacing w:after="120"/>
        <w:contextualSpacing w:val="0"/>
      </w:pPr>
      <w:r w:rsidRPr="003F53AA">
        <w:t xml:space="preserve">how other learners can get involved in the activity, e.g. “To participate in Mathletes, ask Mrs Goff for information.” </w:t>
      </w:r>
      <w:r w:rsidR="00FA25C0">
        <w:t>– a</w:t>
      </w:r>
      <w:r w:rsidR="00CA2E49" w:rsidRPr="00CA2E49">
        <w:t xml:space="preserve"> </w:t>
      </w:r>
      <w:r w:rsidR="00CA2E49" w:rsidRPr="00CA2E49">
        <w:rPr>
          <w:bCs/>
        </w:rPr>
        <w:t>mathlete</w:t>
      </w:r>
      <w:r w:rsidR="00CA2E49" w:rsidRPr="00CA2E49">
        <w:t xml:space="preserve"> is a person who competes in mathematics competitions at any level or any age.</w:t>
      </w:r>
      <w:r w:rsidR="00FA25C0">
        <w:t xml:space="preserve"> </w:t>
      </w:r>
      <w:sdt>
        <w:sdtPr>
          <w:id w:val="1760103090"/>
          <w:citation/>
        </w:sdtPr>
        <w:sdtEndPr/>
        <w:sdtContent>
          <w:r w:rsidR="00FA25C0">
            <w:fldChar w:fldCharType="begin"/>
          </w:r>
          <w:r w:rsidR="00FA25C0">
            <w:instrText xml:space="preserve"> CITATION Mat14 \l 7177 </w:instrText>
          </w:r>
          <w:r w:rsidR="00FA25C0">
            <w:fldChar w:fldCharType="separate"/>
          </w:r>
          <w:r w:rsidR="00FA25C0">
            <w:rPr>
              <w:noProof/>
            </w:rPr>
            <w:t>(Mathlete, 2014)</w:t>
          </w:r>
          <w:r w:rsidR="00FA25C0">
            <w:fldChar w:fldCharType="end"/>
          </w:r>
        </w:sdtContent>
      </w:sdt>
    </w:p>
    <w:p w14:paraId="412786C6" w14:textId="77777777" w:rsidR="00014580" w:rsidRPr="003F53AA" w:rsidRDefault="00E074FB" w:rsidP="00E074FB">
      <w:pPr>
        <w:pStyle w:val="Heading2"/>
      </w:pPr>
      <w:bookmarkStart w:id="9" w:name="_Toc394744968"/>
      <w:r>
        <w:t>I</w:t>
      </w:r>
      <w:r w:rsidR="0091197F" w:rsidRPr="003F53AA">
        <w:t>nvestigative articles</w:t>
      </w:r>
      <w:bookmarkEnd w:id="9"/>
      <w:r w:rsidR="0091197F" w:rsidRPr="003F53AA">
        <w:t xml:space="preserve"> </w:t>
      </w:r>
    </w:p>
    <w:p w14:paraId="246A29E1" w14:textId="77777777" w:rsidR="000557A4" w:rsidRPr="003F53AA" w:rsidRDefault="00EE79C8">
      <w:r w:rsidRPr="003F53AA">
        <w:t xml:space="preserve">Investigate </w:t>
      </w:r>
      <w:r w:rsidR="00014580" w:rsidRPr="003F53AA">
        <w:t>something that learners might be interested in</w:t>
      </w:r>
      <w:r w:rsidRPr="003F53AA">
        <w:t>, and write an article about it</w:t>
      </w:r>
      <w:r w:rsidR="00014580" w:rsidRPr="003F53AA">
        <w:t xml:space="preserve">. </w:t>
      </w:r>
      <w:r w:rsidRPr="003F53AA">
        <w:t xml:space="preserve">Make sure that </w:t>
      </w:r>
      <w:r w:rsidR="00014580" w:rsidRPr="003F53AA">
        <w:t>your topic would interest</w:t>
      </w:r>
      <w:r w:rsidR="000557A4" w:rsidRPr="003F53AA">
        <w:t xml:space="preserve"> a </w:t>
      </w:r>
      <w:r w:rsidR="000557A4" w:rsidRPr="003F53AA">
        <w:rPr>
          <w:i/>
        </w:rPr>
        <w:t>lot</w:t>
      </w:r>
      <w:r w:rsidR="000557A4" w:rsidRPr="003F53AA">
        <w:t xml:space="preserve"> of learners, and not just </w:t>
      </w:r>
      <w:r w:rsidR="00014580" w:rsidRPr="003F53AA">
        <w:t xml:space="preserve">a small group. </w:t>
      </w:r>
    </w:p>
    <w:p w14:paraId="17D56F50" w14:textId="77777777" w:rsidR="009878DE" w:rsidRPr="003F53AA" w:rsidRDefault="009878DE" w:rsidP="00581EC1">
      <w:pPr>
        <w:pStyle w:val="BulletIntro"/>
      </w:pPr>
      <w:r w:rsidRPr="003F53AA">
        <w:t>You might want to mention</w:t>
      </w:r>
    </w:p>
    <w:p w14:paraId="721C09FB" w14:textId="77777777" w:rsidR="009878DE" w:rsidRPr="003F53AA" w:rsidRDefault="00014580" w:rsidP="00BE2181">
      <w:pPr>
        <w:pStyle w:val="ListParagraph"/>
        <w:keepLines/>
        <w:numPr>
          <w:ilvl w:val="0"/>
          <w:numId w:val="6"/>
        </w:numPr>
        <w:spacing w:after="120"/>
        <w:contextualSpacing w:val="0"/>
      </w:pPr>
      <w:r w:rsidRPr="003F53AA">
        <w:t xml:space="preserve">The ‘back story’ </w:t>
      </w:r>
      <w:r w:rsidR="00174094" w:rsidRPr="003F53AA">
        <w:t xml:space="preserve">– why did you think this matter was worth investigating? </w:t>
      </w:r>
      <w:r w:rsidRPr="003F53AA">
        <w:t xml:space="preserve">Why is your topic important or interesting? </w:t>
      </w:r>
      <w:r w:rsidR="00126BF2" w:rsidRPr="003F53AA">
        <w:t xml:space="preserve">How does it relate to the school or affect learners? </w:t>
      </w:r>
    </w:p>
    <w:p w14:paraId="38B7CBAF" w14:textId="77777777" w:rsidR="00395979" w:rsidRPr="003F53AA" w:rsidRDefault="00395979" w:rsidP="009878DE">
      <w:pPr>
        <w:pStyle w:val="ListParagraph"/>
        <w:numPr>
          <w:ilvl w:val="0"/>
          <w:numId w:val="6"/>
        </w:numPr>
      </w:pPr>
      <w:r w:rsidRPr="003F53AA">
        <w:t>The investigation</w:t>
      </w:r>
      <w:r w:rsidR="00174094" w:rsidRPr="003F53AA">
        <w:t xml:space="preserve"> process – why do you know more about the matter than the average learner? How did you find your information</w:t>
      </w:r>
      <w:r w:rsidRPr="003F53AA">
        <w:t>?</w:t>
      </w:r>
    </w:p>
    <w:p w14:paraId="7E0DC8D2" w14:textId="77777777" w:rsidR="000557A4" w:rsidRPr="003F53AA" w:rsidRDefault="0091197F">
      <w:r w:rsidRPr="003F53AA">
        <w:t xml:space="preserve">Some examples </w:t>
      </w:r>
      <w:r w:rsidR="00395979" w:rsidRPr="003F53AA">
        <w:t>of good ‘research’ article topics</w:t>
      </w:r>
      <w:r w:rsidR="000557A4" w:rsidRPr="003F53AA">
        <w:t xml:space="preserve"> from the past:</w:t>
      </w:r>
    </w:p>
    <w:p w14:paraId="71DE0EBB" w14:textId="77777777" w:rsidR="0068717E" w:rsidRPr="008862A6" w:rsidRDefault="00BE51B9" w:rsidP="00537203">
      <w:pPr>
        <w:jc w:val="both"/>
        <w:rPr>
          <w:color w:val="00B050"/>
        </w:rPr>
      </w:pPr>
      <w:r w:rsidRPr="008862A6">
        <w:rPr>
          <w:b/>
          <w:color w:val="00B050"/>
        </w:rPr>
        <w:t>Is it safe?</w:t>
      </w:r>
      <w:r w:rsidRPr="008862A6">
        <w:rPr>
          <w:color w:val="00B050"/>
        </w:rPr>
        <w:t xml:space="preserve"> </w:t>
      </w:r>
      <w:r w:rsidRPr="008862A6">
        <w:rPr>
          <w:i/>
          <w:color w:val="00B050"/>
        </w:rPr>
        <w:t xml:space="preserve">by </w:t>
      </w:r>
      <w:r w:rsidR="00874825" w:rsidRPr="008862A6">
        <w:rPr>
          <w:i/>
          <w:color w:val="00B050"/>
        </w:rPr>
        <w:t>Zanele</w:t>
      </w:r>
      <w:r w:rsidR="00394818" w:rsidRPr="008862A6">
        <w:rPr>
          <w:i/>
          <w:color w:val="00B050"/>
        </w:rPr>
        <w:t xml:space="preserve"> Maleka</w:t>
      </w:r>
      <w:r w:rsidR="00537203" w:rsidRPr="008862A6">
        <w:rPr>
          <w:i/>
          <w:color w:val="00B050"/>
        </w:rPr>
        <w:t>,</w:t>
      </w:r>
      <w:r w:rsidR="00394818" w:rsidRPr="008862A6">
        <w:rPr>
          <w:i/>
          <w:color w:val="00B050"/>
        </w:rPr>
        <w:t xml:space="preserve"> 2007.</w:t>
      </w:r>
      <w:r w:rsidRPr="008862A6">
        <w:rPr>
          <w:color w:val="00B050"/>
        </w:rPr>
        <w:t xml:space="preserve"> For this article, </w:t>
      </w:r>
      <w:r w:rsidR="00EE79C8" w:rsidRPr="008862A6">
        <w:rPr>
          <w:color w:val="00B050"/>
        </w:rPr>
        <w:t>Zanele</w:t>
      </w:r>
      <w:r w:rsidRPr="008862A6">
        <w:rPr>
          <w:color w:val="00B050"/>
        </w:rPr>
        <w:t xml:space="preserve"> </w:t>
      </w:r>
      <w:r w:rsidR="00394818" w:rsidRPr="008862A6">
        <w:rPr>
          <w:color w:val="00B050"/>
        </w:rPr>
        <w:t>used</w:t>
      </w:r>
      <w:r w:rsidRPr="008862A6">
        <w:rPr>
          <w:color w:val="00B050"/>
        </w:rPr>
        <w:t xml:space="preserve"> surveys to find out where </w:t>
      </w:r>
      <w:r w:rsidR="00394818" w:rsidRPr="008862A6">
        <w:rPr>
          <w:color w:val="00B050"/>
        </w:rPr>
        <w:t xml:space="preserve">our learners liked to hang out after school, and where they felt safe. She established the ten places where our learners spent the most time hanging out after school. </w:t>
      </w:r>
      <w:r w:rsidR="0091197F" w:rsidRPr="008862A6">
        <w:rPr>
          <w:color w:val="00B050"/>
        </w:rPr>
        <w:t>She then went to the local P</w:t>
      </w:r>
      <w:r w:rsidRPr="008862A6">
        <w:rPr>
          <w:color w:val="00B050"/>
        </w:rPr>
        <w:t xml:space="preserve">olice station and asked to see their </w:t>
      </w:r>
      <w:r w:rsidR="0091197F" w:rsidRPr="008862A6">
        <w:rPr>
          <w:color w:val="00B050"/>
        </w:rPr>
        <w:t>statistics</w:t>
      </w:r>
      <w:r w:rsidRPr="008862A6">
        <w:rPr>
          <w:color w:val="00B050"/>
        </w:rPr>
        <w:t xml:space="preserve"> </w:t>
      </w:r>
      <w:r w:rsidR="0091197F" w:rsidRPr="008862A6">
        <w:rPr>
          <w:color w:val="00B050"/>
        </w:rPr>
        <w:t>on</w:t>
      </w:r>
      <w:r w:rsidRPr="008862A6">
        <w:rPr>
          <w:color w:val="00B050"/>
        </w:rPr>
        <w:t xml:space="preserve"> how much crime had taken place in each of those places</w:t>
      </w:r>
      <w:r w:rsidR="00394818" w:rsidRPr="008862A6">
        <w:rPr>
          <w:color w:val="00B050"/>
        </w:rPr>
        <w:t xml:space="preserve"> in the previous few years. She established that, although lots of learners thought that the mall was safer than the park, this was not really the case.</w:t>
      </w:r>
      <w:r w:rsidR="00E074FB" w:rsidRPr="008862A6">
        <w:rPr>
          <w:color w:val="00B050"/>
        </w:rPr>
        <w:t xml:space="preserve"> </w:t>
      </w:r>
    </w:p>
    <w:p w14:paraId="6EE8123E" w14:textId="77777777" w:rsidR="00E074FB" w:rsidRPr="008862A6" w:rsidRDefault="0091197F" w:rsidP="00E8781D">
      <w:pPr>
        <w:jc w:val="both"/>
        <w:rPr>
          <w:color w:val="00B050"/>
        </w:rPr>
      </w:pPr>
      <w:r w:rsidRPr="008862A6">
        <w:rPr>
          <w:b/>
          <w:color w:val="00B050"/>
        </w:rPr>
        <w:t>Basement Ghost caught!</w:t>
      </w:r>
      <w:r w:rsidRPr="008862A6">
        <w:rPr>
          <w:color w:val="00B050"/>
        </w:rPr>
        <w:t xml:space="preserve"> </w:t>
      </w:r>
      <w:r w:rsidR="00363E6E" w:rsidRPr="008862A6">
        <w:rPr>
          <w:i/>
          <w:color w:val="00B050"/>
        </w:rPr>
        <w:t>by Peter Wayne,</w:t>
      </w:r>
      <w:r w:rsidRPr="008862A6">
        <w:rPr>
          <w:i/>
          <w:color w:val="00B050"/>
        </w:rPr>
        <w:t xml:space="preserve"> 2010</w:t>
      </w:r>
      <w:r w:rsidRPr="008862A6">
        <w:rPr>
          <w:color w:val="00B050"/>
        </w:rPr>
        <w:t>. These guys followed up on the rumours that the basement under the school hall was haunted. They camped out there for the night and found out that it wasn’t a ghost that was rearranging the furniture in the basement</w:t>
      </w:r>
      <w:r w:rsidR="00363E6E" w:rsidRPr="008862A6">
        <w:rPr>
          <w:color w:val="00B050"/>
        </w:rPr>
        <w:t xml:space="preserve"> every night</w:t>
      </w:r>
      <w:r w:rsidRPr="008862A6">
        <w:rPr>
          <w:color w:val="00B050"/>
        </w:rPr>
        <w:t>. Some hostel kids had gotten hold of a key to the place, and were sneaking in at night to smoke pot.</w:t>
      </w:r>
      <w:r w:rsidR="00537203" w:rsidRPr="008862A6">
        <w:rPr>
          <w:color w:val="00B050"/>
        </w:rPr>
        <w:t xml:space="preserve"> (The</w:t>
      </w:r>
      <w:r w:rsidR="00A5706E" w:rsidRPr="008862A6">
        <w:rPr>
          <w:color w:val="00B050"/>
        </w:rPr>
        <w:t>y</w:t>
      </w:r>
      <w:r w:rsidR="00537203" w:rsidRPr="008862A6">
        <w:rPr>
          <w:color w:val="00B050"/>
        </w:rPr>
        <w:t xml:space="preserve"> were </w:t>
      </w:r>
      <w:r w:rsidR="00202ABE" w:rsidRPr="008862A6">
        <w:rPr>
          <w:color w:val="00B050"/>
        </w:rPr>
        <w:t>later</w:t>
      </w:r>
      <w:r w:rsidR="00A5706E" w:rsidRPr="008862A6">
        <w:rPr>
          <w:color w:val="00B050"/>
        </w:rPr>
        <w:t xml:space="preserve"> </w:t>
      </w:r>
      <w:r w:rsidR="00537203" w:rsidRPr="008862A6">
        <w:rPr>
          <w:color w:val="00B050"/>
        </w:rPr>
        <w:t>expelled.)</w:t>
      </w:r>
    </w:p>
    <w:p w14:paraId="5810CD88" w14:textId="77777777" w:rsidR="00E074FB" w:rsidRPr="00914E48" w:rsidRDefault="00E074FB" w:rsidP="00BC6943">
      <w:pPr>
        <w:pBdr>
          <w:top w:val="single" w:sz="4" w:space="1" w:color="FF0000"/>
          <w:left w:val="single" w:sz="4" w:space="4" w:color="FF0000"/>
          <w:bottom w:val="single" w:sz="4" w:space="1" w:color="FF0000"/>
          <w:right w:val="single" w:sz="4" w:space="4" w:color="FF0000"/>
        </w:pBdr>
        <w:spacing w:before="360" w:after="120"/>
        <w:rPr>
          <w:rFonts w:ascii="Arial Black" w:hAnsi="Arial Black"/>
        </w:rPr>
      </w:pPr>
      <w:r w:rsidRPr="00914E48">
        <w:rPr>
          <w:rFonts w:ascii="Arial Black" w:hAnsi="Arial Black"/>
        </w:rPr>
        <w:t>WARNING</w:t>
      </w:r>
    </w:p>
    <w:p w14:paraId="17A9C1BC" w14:textId="77777777" w:rsidR="00E074FB" w:rsidRPr="003F53AA" w:rsidRDefault="00E074FB" w:rsidP="00BC6943">
      <w:pPr>
        <w:pBdr>
          <w:top w:val="single" w:sz="4" w:space="1" w:color="FF0000"/>
          <w:left w:val="single" w:sz="4" w:space="4" w:color="FF0000"/>
          <w:bottom w:val="single" w:sz="4" w:space="1" w:color="FF0000"/>
          <w:right w:val="single" w:sz="4" w:space="4" w:color="FF0000"/>
        </w:pBdr>
        <w:spacing w:after="120"/>
      </w:pPr>
      <w:r w:rsidRPr="003F53AA">
        <w:lastRenderedPageBreak/>
        <w:t xml:space="preserve">If you find out about something bad going on in the school, like drug abuse or corruption, you have to report it to the relevant authorities first, before you send us your article. The principal has given us his promise that he will never sweep anything bad under the carpet or ruin your ‘scoop’ by announcing it before the article comes out. He might just want to take some kind of action before it is published: for example, if the article is about a local drug dealer, he might want to get the police to arrest that drug dealer first – after all, we wouldn’t want the drug dealer to read the article and make a run for it! The principal might also insist on seeing the article first, for example, to make sure that the learners involved are not named if that could lead to legal trouble, etc. After the authorities have handled the bad situation, we will let you publish the article if the article is good. </w:t>
      </w:r>
    </w:p>
    <w:p w14:paraId="667A0F47" w14:textId="77777777" w:rsidR="001C31D7" w:rsidRPr="003F53AA" w:rsidRDefault="00E074FB" w:rsidP="00E074FB">
      <w:pPr>
        <w:pStyle w:val="Heading2"/>
      </w:pPr>
      <w:bookmarkStart w:id="10" w:name="_Toc394744969"/>
      <w:r>
        <w:t>R</w:t>
      </w:r>
      <w:r w:rsidR="009878DE" w:rsidRPr="003F53AA">
        <w:t>eviews</w:t>
      </w:r>
      <w:bookmarkEnd w:id="10"/>
    </w:p>
    <w:p w14:paraId="73A909A8" w14:textId="77777777" w:rsidR="00750AA4" w:rsidRPr="003F53AA" w:rsidRDefault="009878DE" w:rsidP="001C31D7">
      <w:r w:rsidRPr="003F53AA">
        <w:t xml:space="preserve">You can review a book, movie, game, </w:t>
      </w:r>
      <w:r w:rsidR="00DF63D9" w:rsidRPr="003F53AA">
        <w:t>theat</w:t>
      </w:r>
      <w:r w:rsidR="00B054BB">
        <w:t>re</w:t>
      </w:r>
      <w:r w:rsidR="00DF63D9" w:rsidRPr="003F53AA">
        <w:t xml:space="preserve"> production, </w:t>
      </w:r>
      <w:r w:rsidRPr="003F53AA">
        <w:t>etc.</w:t>
      </w:r>
      <w:r w:rsidR="00DF63D9" w:rsidRPr="003F53AA">
        <w:t xml:space="preserve"> Once again, make sure that it affects a lot of learners – do not review something that most of the learners have no access to.</w:t>
      </w:r>
      <w:r w:rsidRPr="003F53AA">
        <w:t xml:space="preserve"> </w:t>
      </w:r>
      <w:r w:rsidR="00DF63D9" w:rsidRPr="003F53AA">
        <w:t xml:space="preserve">Give the book, movie, etc. a score out of ten, and proceed to explain why you feel it deserves that score. </w:t>
      </w:r>
      <w:r w:rsidR="0062519B" w:rsidRPr="003F53AA">
        <w:t>Reviews are a shorter type of article</w:t>
      </w:r>
      <w:r w:rsidR="00750AA4">
        <w:t xml:space="preserve"> – d</w:t>
      </w:r>
      <w:r w:rsidR="0062519B" w:rsidRPr="003F53AA">
        <w:t xml:space="preserve">o not exceed 100 words. </w:t>
      </w:r>
    </w:p>
    <w:p w14:paraId="36E45D54" w14:textId="77777777" w:rsidR="00BB108C" w:rsidRPr="003F53AA" w:rsidRDefault="00BB108C" w:rsidP="00581EC1">
      <w:pPr>
        <w:pStyle w:val="BulletIntro"/>
      </w:pPr>
      <w:r w:rsidRPr="003F53AA">
        <w:t>You might want to mention</w:t>
      </w:r>
    </w:p>
    <w:p w14:paraId="71DD3D8C" w14:textId="77777777" w:rsidR="00BB108C" w:rsidRPr="003F53AA" w:rsidRDefault="00BB108C" w:rsidP="00BE2181">
      <w:pPr>
        <w:pStyle w:val="ListParagraph"/>
        <w:keepLines/>
        <w:numPr>
          <w:ilvl w:val="0"/>
          <w:numId w:val="8"/>
        </w:numPr>
        <w:spacing w:after="120"/>
        <w:ind w:left="357" w:hanging="357"/>
        <w:contextualSpacing w:val="0"/>
      </w:pPr>
      <w:r w:rsidRPr="003F53AA">
        <w:t>h</w:t>
      </w:r>
      <w:r w:rsidR="00DF63D9" w:rsidRPr="003F53AA">
        <w:t xml:space="preserve">ow it compares to other texts in its genre. </w:t>
      </w:r>
      <w:r w:rsidRPr="003F53AA">
        <w:t xml:space="preserve">For example, </w:t>
      </w:r>
      <w:r w:rsidR="00DF63D9" w:rsidRPr="003F53AA">
        <w:t xml:space="preserve">If it’s an action movie, you could </w:t>
      </w:r>
      <w:r w:rsidRPr="003F53AA">
        <w:t>compare it to other action movies that have recently come out, and say whether you found it more or less exciting than those movies. If it’s a fantasy novel for teenagers, you could mention whether you found it more or less interesting than other well-known fantasy novels, and explain why.</w:t>
      </w:r>
    </w:p>
    <w:p w14:paraId="4F8F227D" w14:textId="77777777" w:rsidR="00BB108C" w:rsidRPr="003F53AA" w:rsidRDefault="0062519B" w:rsidP="00E074FB">
      <w:pPr>
        <w:pStyle w:val="ListParagraph"/>
        <w:numPr>
          <w:ilvl w:val="0"/>
          <w:numId w:val="8"/>
        </w:numPr>
        <w:spacing w:after="120"/>
        <w:ind w:left="357" w:hanging="357"/>
        <w:contextualSpacing w:val="0"/>
      </w:pPr>
      <w:r w:rsidRPr="003F53AA">
        <w:t xml:space="preserve">how it compares to other work that the director/writer/creator has done. </w:t>
      </w:r>
    </w:p>
    <w:p w14:paraId="412AEE5A" w14:textId="77777777" w:rsidR="0062519B" w:rsidRPr="003F53AA" w:rsidRDefault="0062519B" w:rsidP="00E074FB">
      <w:pPr>
        <w:pStyle w:val="ListParagraph"/>
        <w:numPr>
          <w:ilvl w:val="0"/>
          <w:numId w:val="8"/>
        </w:numPr>
        <w:spacing w:after="120"/>
        <w:ind w:left="357" w:hanging="357"/>
        <w:contextualSpacing w:val="0"/>
      </w:pPr>
      <w:r w:rsidRPr="003F53AA">
        <w:t>what type of person would like it, even if you do</w:t>
      </w:r>
      <w:r w:rsidR="00D9581C">
        <w:t xml:space="preserve"> not</w:t>
      </w:r>
      <w:r w:rsidRPr="003F53AA">
        <w:t xml:space="preserve">. For example, if you didn’t think the latest James Bond movie was action-packed enough, mention that people who like dramas might like it instead. </w:t>
      </w:r>
    </w:p>
    <w:p w14:paraId="2706BD7A" w14:textId="77777777" w:rsidR="00BB108C" w:rsidRPr="003F53AA" w:rsidRDefault="00BB108C" w:rsidP="00581EC1">
      <w:pPr>
        <w:pStyle w:val="BulletIntro"/>
      </w:pPr>
      <w:r w:rsidRPr="003F53AA">
        <w:t>Don’t</w:t>
      </w:r>
    </w:p>
    <w:p w14:paraId="489FAF70" w14:textId="77777777" w:rsidR="0062519B" w:rsidRPr="003F53AA" w:rsidRDefault="0062519B" w:rsidP="00A65361">
      <w:pPr>
        <w:pStyle w:val="ListParagraph"/>
        <w:numPr>
          <w:ilvl w:val="0"/>
          <w:numId w:val="7"/>
        </w:numPr>
        <w:spacing w:after="120"/>
        <w:ind w:left="357" w:hanging="357"/>
        <w:contextualSpacing w:val="0"/>
      </w:pPr>
      <w:r w:rsidRPr="003F53AA">
        <w:t xml:space="preserve">insult the people that do like it – a review reflects your personal opinion, and you are entitled to it, but others are also entitled to theirs. </w:t>
      </w:r>
    </w:p>
    <w:p w14:paraId="311A256B" w14:textId="77777777" w:rsidR="00C16ED4" w:rsidRDefault="00BB108C" w:rsidP="00C16ED4">
      <w:pPr>
        <w:pStyle w:val="ListParagraph"/>
        <w:numPr>
          <w:ilvl w:val="0"/>
          <w:numId w:val="7"/>
        </w:numPr>
        <w:spacing w:after="120"/>
        <w:ind w:left="357" w:hanging="357"/>
        <w:contextualSpacing w:val="0"/>
      </w:pPr>
      <w:r w:rsidRPr="003F53AA">
        <w:t>use the review to complain about how much you hate the book that you are reading in your language subject.</w:t>
      </w:r>
      <w:r w:rsidR="00E074FB">
        <w:t xml:space="preserve"> </w:t>
      </w:r>
    </w:p>
    <w:p w14:paraId="531A4985" w14:textId="77777777" w:rsidR="001C31D7" w:rsidRPr="003F53AA" w:rsidRDefault="00E074FB" w:rsidP="00E074FB">
      <w:pPr>
        <w:pStyle w:val="Heading2"/>
      </w:pPr>
      <w:bookmarkStart w:id="11" w:name="_Toc394744970"/>
      <w:r>
        <w:t>A</w:t>
      </w:r>
      <w:r w:rsidR="0062519B" w:rsidRPr="003F53AA">
        <w:t>rticles about t</w:t>
      </w:r>
      <w:r w:rsidR="001C31D7" w:rsidRPr="003F53AA">
        <w:t>rends</w:t>
      </w:r>
      <w:bookmarkEnd w:id="11"/>
    </w:p>
    <w:p w14:paraId="32835061" w14:textId="77777777" w:rsidR="0062519B" w:rsidRPr="003F53AA" w:rsidRDefault="0062519B" w:rsidP="0062519B">
      <w:r w:rsidRPr="003F53AA">
        <w:t xml:space="preserve">It can be any trend: a trend in hairstyles amongst the learners, fashion, fitness, beauty, social media, etc. </w:t>
      </w:r>
    </w:p>
    <w:p w14:paraId="72AF63A4" w14:textId="77777777" w:rsidR="0062519B" w:rsidRPr="003F53AA" w:rsidRDefault="0062519B" w:rsidP="00581EC1">
      <w:pPr>
        <w:pStyle w:val="BulletIntro"/>
      </w:pPr>
      <w:r w:rsidRPr="003F53AA">
        <w:t>You might want to mention</w:t>
      </w:r>
    </w:p>
    <w:p w14:paraId="4D8E7294" w14:textId="77777777" w:rsidR="0062519B" w:rsidRPr="003F53AA" w:rsidRDefault="0062519B" w:rsidP="00A65361">
      <w:pPr>
        <w:pStyle w:val="ListParagraph"/>
        <w:numPr>
          <w:ilvl w:val="0"/>
          <w:numId w:val="9"/>
        </w:numPr>
        <w:spacing w:after="120"/>
        <w:ind w:left="357" w:hanging="357"/>
        <w:contextualSpacing w:val="0"/>
      </w:pPr>
      <w:r w:rsidRPr="003F53AA">
        <w:t>whether you think the trend is good or bad in any way. For example, you might mention that posting lots of ‘selfies’ might make younger kids more vulnerable to p</w:t>
      </w:r>
      <w:r w:rsidR="00B054BB">
        <w:t>a</w:t>
      </w:r>
      <w:r w:rsidRPr="003F53AA">
        <w:t xml:space="preserve">edophiles who stalk them online. </w:t>
      </w:r>
    </w:p>
    <w:p w14:paraId="6CCE7619" w14:textId="77777777" w:rsidR="004E54C8" w:rsidRPr="003F53AA" w:rsidRDefault="004E54C8" w:rsidP="00E074FB">
      <w:pPr>
        <w:pStyle w:val="ListParagraph"/>
        <w:numPr>
          <w:ilvl w:val="0"/>
          <w:numId w:val="9"/>
        </w:numPr>
        <w:spacing w:after="120"/>
        <w:ind w:left="357" w:hanging="357"/>
        <w:contextualSpacing w:val="0"/>
      </w:pPr>
      <w:r w:rsidRPr="003F53AA">
        <w:lastRenderedPageBreak/>
        <w:t xml:space="preserve">how popular it is. For this you could do a poll, or something simpler, like counting the number of weaves with beads in the hall. </w:t>
      </w:r>
    </w:p>
    <w:p w14:paraId="47959139" w14:textId="77777777" w:rsidR="0062519B" w:rsidRPr="003F53AA" w:rsidRDefault="0062519B" w:rsidP="00E074FB">
      <w:pPr>
        <w:pStyle w:val="ListParagraph"/>
        <w:numPr>
          <w:ilvl w:val="0"/>
          <w:numId w:val="9"/>
        </w:numPr>
        <w:spacing w:after="120"/>
        <w:ind w:left="357" w:hanging="357"/>
        <w:contextualSpacing w:val="0"/>
      </w:pPr>
      <w:r w:rsidRPr="003F53AA">
        <w:t>how the trend started. For example, did a popular guy forget his belt one day, and now everyone thinks it’s cool for their underpants to show?</w:t>
      </w:r>
    </w:p>
    <w:p w14:paraId="4FF10029" w14:textId="77777777" w:rsidR="004E54C8" w:rsidRPr="003F53AA" w:rsidRDefault="004E54C8" w:rsidP="00E074FB">
      <w:pPr>
        <w:pStyle w:val="ListParagraph"/>
        <w:numPr>
          <w:ilvl w:val="0"/>
          <w:numId w:val="9"/>
        </w:numPr>
        <w:spacing w:after="120"/>
        <w:ind w:left="357" w:hanging="357"/>
        <w:contextualSpacing w:val="0"/>
      </w:pPr>
      <w:r w:rsidRPr="003F53AA">
        <w:t>how widespread the trend is. Is it happening all over the world, or just in your area or school?</w:t>
      </w:r>
    </w:p>
    <w:p w14:paraId="6BA01788" w14:textId="77777777" w:rsidR="004E54C8" w:rsidRPr="003F53AA" w:rsidRDefault="004E54C8" w:rsidP="00E074FB">
      <w:pPr>
        <w:pStyle w:val="ListParagraph"/>
        <w:numPr>
          <w:ilvl w:val="0"/>
          <w:numId w:val="9"/>
        </w:numPr>
        <w:spacing w:after="120"/>
        <w:ind w:left="357" w:hanging="357"/>
        <w:contextualSpacing w:val="0"/>
      </w:pPr>
      <w:r w:rsidRPr="003F53AA">
        <w:t xml:space="preserve">why people would choose to be part of the trend, or not. For this you could add a </w:t>
      </w:r>
      <w:r w:rsidR="00B054BB">
        <w:t>v</w:t>
      </w:r>
      <w:r w:rsidRPr="003F53AA">
        <w:t xml:space="preserve">iew </w:t>
      </w:r>
      <w:r w:rsidR="003F53AA" w:rsidRPr="003F53AA">
        <w:t>learners’</w:t>
      </w:r>
      <w:r w:rsidRPr="003F53AA">
        <w:t xml:space="preserve"> opinions. </w:t>
      </w:r>
    </w:p>
    <w:p w14:paraId="77B3B929" w14:textId="77777777" w:rsidR="0062519B" w:rsidRPr="003F53AA" w:rsidRDefault="0062519B" w:rsidP="00581EC1">
      <w:pPr>
        <w:pStyle w:val="BulletIntro"/>
      </w:pPr>
      <w:r w:rsidRPr="003F53AA">
        <w:t xml:space="preserve">Don’t </w:t>
      </w:r>
    </w:p>
    <w:p w14:paraId="44D3445E" w14:textId="77777777" w:rsidR="0062519B" w:rsidRDefault="0062519B" w:rsidP="00A65361">
      <w:pPr>
        <w:pStyle w:val="ListParagraph"/>
        <w:numPr>
          <w:ilvl w:val="0"/>
          <w:numId w:val="9"/>
        </w:numPr>
        <w:contextualSpacing w:val="0"/>
      </w:pPr>
      <w:r w:rsidRPr="003F53AA">
        <w:t xml:space="preserve">insult the people who are part of the trend. </w:t>
      </w:r>
    </w:p>
    <w:p w14:paraId="77F2A855" w14:textId="77777777" w:rsidR="00D80B61" w:rsidRDefault="00D80B61" w:rsidP="00D80B61">
      <w:pPr>
        <w:pStyle w:val="Heading2"/>
      </w:pPr>
      <w:r>
        <w:t>Articles about technology</w:t>
      </w:r>
    </w:p>
    <w:p w14:paraId="3330AB15" w14:textId="77777777" w:rsidR="00004AD8" w:rsidRPr="006F4A8C" w:rsidRDefault="00FC3DDC" w:rsidP="006F4A8C">
      <w:pPr>
        <w:spacing w:after="0"/>
      </w:pPr>
      <w:r w:rsidRPr="006F4A8C">
        <w:t>This topic is popular with the learners, mostly because our paper stays on top of the latest and greatest developments in technology. We try to focus on new developments that at least some of our learners would be able to access and/or afford, or that might affect their lives in some way.</w:t>
      </w:r>
      <w:r w:rsidR="00A42292" w:rsidRPr="006F4A8C">
        <w:t xml:space="preserve"> These articles are often a lot like reviews (so have a look at the ‘reviews’ section for some hints and tips) but they are different from reviews, because we don’t bother writing about the less-than-awesome ones, and we also try to make them more informative than reviews, to help learners use the new technology. </w:t>
      </w:r>
      <w:r w:rsidRPr="006F4A8C">
        <w:t>Here are some examples of topics in this category</w:t>
      </w:r>
      <w:r w:rsidR="00004AD8" w:rsidRPr="006F4A8C">
        <w:t xml:space="preserve">: </w:t>
      </w:r>
    </w:p>
    <w:p w14:paraId="6D20152D" w14:textId="77777777" w:rsidR="00004AD8" w:rsidRPr="006F4A8C" w:rsidRDefault="00FC3DDC" w:rsidP="00C73507">
      <w:pPr>
        <w:pStyle w:val="ListParagraph"/>
        <w:numPr>
          <w:ilvl w:val="0"/>
          <w:numId w:val="9"/>
        </w:numPr>
        <w:spacing w:before="120" w:after="120"/>
      </w:pPr>
      <w:r w:rsidRPr="006F4A8C">
        <w:t>New hardware</w:t>
      </w:r>
    </w:p>
    <w:p w14:paraId="02D9434E" w14:textId="77777777" w:rsidR="00004AD8" w:rsidRPr="006F4A8C" w:rsidRDefault="00FC3DDC" w:rsidP="00C73507">
      <w:pPr>
        <w:pStyle w:val="ListParagraph"/>
        <w:numPr>
          <w:ilvl w:val="0"/>
          <w:numId w:val="9"/>
        </w:numPr>
        <w:spacing w:after="120"/>
      </w:pPr>
      <w:r w:rsidRPr="006F4A8C">
        <w:t>New cellphone models</w:t>
      </w:r>
    </w:p>
    <w:p w14:paraId="63F7C6CC" w14:textId="77777777" w:rsidR="00A42292" w:rsidRPr="006F4A8C" w:rsidRDefault="00A42292" w:rsidP="00C73507">
      <w:pPr>
        <w:pStyle w:val="ListParagraph"/>
        <w:numPr>
          <w:ilvl w:val="0"/>
          <w:numId w:val="9"/>
        </w:numPr>
        <w:spacing w:after="120"/>
      </w:pPr>
      <w:r w:rsidRPr="006F4A8C">
        <w:t xml:space="preserve">Interesting websites – good, clean ones, though... </w:t>
      </w:r>
    </w:p>
    <w:p w14:paraId="33927A8C" w14:textId="77777777" w:rsidR="00004AD8" w:rsidRPr="006F4A8C" w:rsidRDefault="00A42292" w:rsidP="006F4A8C">
      <w:pPr>
        <w:pStyle w:val="ListParagraph"/>
        <w:numPr>
          <w:ilvl w:val="0"/>
          <w:numId w:val="9"/>
        </w:numPr>
      </w:pPr>
      <w:r w:rsidRPr="006F4A8C">
        <w:t>U</w:t>
      </w:r>
      <w:r w:rsidR="00FC3DDC" w:rsidRPr="006F4A8C">
        <w:t xml:space="preserve">seful websites – including peer-reviewed ones that learners can use for assignments. </w:t>
      </w:r>
    </w:p>
    <w:p w14:paraId="15740FB3" w14:textId="77777777" w:rsidR="00D80B61" w:rsidRPr="006F4A8C" w:rsidRDefault="006F4A8C" w:rsidP="00A42292">
      <w:r>
        <w:t xml:space="preserve">We would like to publish a short article on an app in every paper. </w:t>
      </w:r>
      <w:r w:rsidR="00A42292" w:rsidRPr="006F4A8C">
        <w:t>The</w:t>
      </w:r>
      <w:r w:rsidR="00004AD8" w:rsidRPr="006F4A8C">
        <w:t xml:space="preserve"> </w:t>
      </w:r>
      <w:r w:rsidR="00004AD8" w:rsidRPr="00BB037B">
        <w:t>Appendix</w:t>
      </w:r>
      <w:r w:rsidR="00004AD8" w:rsidRPr="006F4A8C">
        <w:t xml:space="preserve"> </w:t>
      </w:r>
      <w:r w:rsidR="00A42292" w:rsidRPr="006F4A8C">
        <w:t xml:space="preserve">contains a list of the apps on Mr Gentle (the IT teacher’s) phone, but the list is too long to put in the paper just as it is. So we would like someone to volunteer to write a short article about one app every month. </w:t>
      </w:r>
    </w:p>
    <w:p w14:paraId="208AFA68" w14:textId="77777777" w:rsidR="002F711A" w:rsidRPr="003F53AA" w:rsidRDefault="00E074FB" w:rsidP="004E54C8">
      <w:pPr>
        <w:pStyle w:val="Heading1"/>
      </w:pPr>
      <w:bookmarkStart w:id="12" w:name="_Toc394744971"/>
      <w:bookmarkStart w:id="13" w:name="_Toc395198910"/>
      <w:r>
        <w:t>Other additions to the paper</w:t>
      </w:r>
      <w:bookmarkEnd w:id="12"/>
      <w:bookmarkEnd w:id="13"/>
    </w:p>
    <w:p w14:paraId="0EB519FD" w14:textId="77777777" w:rsidR="00174094" w:rsidRPr="003F53AA" w:rsidRDefault="00174094" w:rsidP="004E54C8">
      <w:pPr>
        <w:pStyle w:val="Heading2"/>
      </w:pPr>
      <w:bookmarkStart w:id="14" w:name="_Toc394744972"/>
      <w:r w:rsidRPr="003F53AA">
        <w:t>Photos</w:t>
      </w:r>
      <w:bookmarkEnd w:id="14"/>
    </w:p>
    <w:p w14:paraId="54B2A6D9" w14:textId="77777777" w:rsidR="005E328E" w:rsidRPr="003F53AA" w:rsidRDefault="005E328E" w:rsidP="00C16ED4">
      <w:r w:rsidRPr="003F53AA">
        <w:t>Photographs should be 100</w:t>
      </w:r>
      <w:r w:rsidR="00157CB9">
        <w:t xml:space="preserve"> </w:t>
      </w:r>
      <w:r w:rsidRPr="003F53AA">
        <w:t>dpi</w:t>
      </w:r>
      <w:r w:rsidR="00125F81">
        <w:t>,</w:t>
      </w:r>
      <w:r w:rsidRPr="003F53AA">
        <w:t xml:space="preserve"> and </w:t>
      </w:r>
      <w:r w:rsidR="00125F81">
        <w:t xml:space="preserve">remember </w:t>
      </w:r>
      <w:r w:rsidRPr="003F53AA">
        <w:t xml:space="preserve">they will not be printed larger than </w:t>
      </w:r>
      <w:r w:rsidRPr="008862A6">
        <w:rPr>
          <w:highlight w:val="green"/>
        </w:rPr>
        <w:t>10</w:t>
      </w:r>
      <w:r w:rsidR="00157CB9" w:rsidRPr="008862A6">
        <w:rPr>
          <w:highlight w:val="green"/>
        </w:rPr>
        <w:t xml:space="preserve"> </w:t>
      </w:r>
      <w:r w:rsidRPr="008862A6">
        <w:rPr>
          <w:highlight w:val="green"/>
        </w:rPr>
        <w:t>cm x 10</w:t>
      </w:r>
      <w:r w:rsidR="00157CB9" w:rsidRPr="008862A6">
        <w:rPr>
          <w:highlight w:val="green"/>
        </w:rPr>
        <w:t xml:space="preserve"> </w:t>
      </w:r>
      <w:r w:rsidRPr="008862A6">
        <w:rPr>
          <w:highlight w:val="green"/>
        </w:rPr>
        <w:t>cm</w:t>
      </w:r>
      <w:r w:rsidRPr="00F74763">
        <w:t>.</w:t>
      </w:r>
      <w:r w:rsidRPr="003F53AA">
        <w:t xml:space="preserve"> </w:t>
      </w:r>
    </w:p>
    <w:p w14:paraId="64B7A58D" w14:textId="77777777" w:rsidR="00174094" w:rsidRPr="003F53AA" w:rsidRDefault="00174094" w:rsidP="00174094">
      <w:r w:rsidRPr="003F53AA">
        <w:t xml:space="preserve">You don’t have to know a lot about photography or own an expensive camera to submit a photo to the school paper. The quality of your photo should just be good enough so that viewers can clearly see what it represents. Before you take a photograph for the school paper, play around with your camera or device for a while to get a feel for what you need to do to get good-looking photos. You might notice that your device </w:t>
      </w:r>
      <w:r w:rsidR="00023D92" w:rsidRPr="003F53AA">
        <w:t>takes a while to focus properly, etc.</w:t>
      </w:r>
      <w:r w:rsidRPr="003F53AA">
        <w:t xml:space="preserve"> </w:t>
      </w:r>
    </w:p>
    <w:p w14:paraId="74570070" w14:textId="77777777" w:rsidR="00174094" w:rsidRDefault="00043921" w:rsidP="00174094">
      <w:r>
        <w:rPr>
          <w:noProof/>
          <w:lang w:eastAsia="en-ZA"/>
        </w:rPr>
        <w:lastRenderedPageBreak/>
        <mc:AlternateContent>
          <mc:Choice Requires="wpg">
            <w:drawing>
              <wp:anchor distT="0" distB="0" distL="114300" distR="114300" simplePos="0" relativeHeight="251663360" behindDoc="0" locked="0" layoutInCell="1" allowOverlap="1" wp14:anchorId="1579B65E" wp14:editId="7955E0BA">
                <wp:simplePos x="0" y="0"/>
                <wp:positionH relativeFrom="column">
                  <wp:posOffset>4622546</wp:posOffset>
                </wp:positionH>
                <wp:positionV relativeFrom="paragraph">
                  <wp:posOffset>258242</wp:posOffset>
                </wp:positionV>
                <wp:extent cx="1141095" cy="1784350"/>
                <wp:effectExtent l="0" t="19050" r="1905" b="6350"/>
                <wp:wrapSquare wrapText="bothSides"/>
                <wp:docPr id="11" name="Group 11"/>
                <wp:cNvGraphicFramePr/>
                <a:graphic xmlns:a="http://schemas.openxmlformats.org/drawingml/2006/main">
                  <a:graphicData uri="http://schemas.microsoft.com/office/word/2010/wordprocessingGroup">
                    <wpg:wgp>
                      <wpg:cNvGrpSpPr/>
                      <wpg:grpSpPr>
                        <a:xfrm>
                          <a:off x="0" y="0"/>
                          <a:ext cx="1141095" cy="1784350"/>
                          <a:chOff x="0" y="0"/>
                          <a:chExt cx="1141095" cy="1784350"/>
                        </a:xfrm>
                      </wpg:grpSpPr>
                      <pic:pic xmlns:pic="http://schemas.openxmlformats.org/drawingml/2006/picture">
                        <pic:nvPicPr>
                          <pic:cNvPr id="9" name="Picture 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14630" y="0"/>
                            <a:ext cx="1082650" cy="1433779"/>
                          </a:xfrm>
                          <a:prstGeom prst="rect">
                            <a:avLst/>
                          </a:prstGeom>
                          <a:ln>
                            <a:solidFill>
                              <a:schemeClr val="tx1"/>
                            </a:solidFill>
                          </a:ln>
                        </pic:spPr>
                      </pic:pic>
                      <wps:wsp>
                        <wps:cNvPr id="15" name="Text Box 15"/>
                        <wps:cNvSpPr txBox="1"/>
                        <wps:spPr>
                          <a:xfrm>
                            <a:off x="0" y="1463040"/>
                            <a:ext cx="1141095" cy="321310"/>
                          </a:xfrm>
                          <a:prstGeom prst="rect">
                            <a:avLst/>
                          </a:prstGeom>
                          <a:solidFill>
                            <a:prstClr val="white"/>
                          </a:solidFill>
                          <a:ln>
                            <a:noFill/>
                          </a:ln>
                          <a:effectLst/>
                        </wps:spPr>
                        <wps:txbx>
                          <w:txbxContent>
                            <w:p w14:paraId="0E2CCBF3" w14:textId="77777777" w:rsidR="001A1475" w:rsidRPr="00D976AC" w:rsidRDefault="001A1475" w:rsidP="00023D92">
                              <w:pPr>
                                <w:pStyle w:val="Caption"/>
                                <w:rPr>
                                  <w:noProof/>
                                  <w:sz w:val="24"/>
                                </w:rPr>
                              </w:pPr>
                              <w:r>
                                <w:t xml:space="preserve">Example </w:t>
                              </w:r>
                              <w:r w:rsidR="00B2284D">
                                <w:fldChar w:fldCharType="begin"/>
                              </w:r>
                              <w:r w:rsidR="00B2284D">
                                <w:instrText xml:space="preserve"> SEQ Example \* ARABIC </w:instrText>
                              </w:r>
                              <w:r w:rsidR="00B2284D">
                                <w:fldChar w:fldCharType="separate"/>
                              </w:r>
                              <w:r>
                                <w:rPr>
                                  <w:noProof/>
                                </w:rPr>
                                <w:t>1</w:t>
                              </w:r>
                              <w:r w:rsidR="00B2284D">
                                <w:rPr>
                                  <w:noProof/>
                                </w:rPr>
                                <w:fldChar w:fldCharType="end"/>
                              </w:r>
                              <w:r>
                                <w:t>: Cute Photo for technology article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1579B65E" id="Group 11" o:spid="_x0000_s1026" style="position:absolute;margin-left:364pt;margin-top:20.35pt;width:89.85pt;height:140.5pt;z-index:251663360" coordsize="11410,178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146;width:10826;height:143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AEKLDAAAA2gAAAA8AAABkcnMvZG93bnJldi54bWxEj0FrAjEUhO9C/0N4BW+a1YNtt0aRFkEQ&#10;ilpbenxsXneXbl7CJmZXf70RCh6HmfmGmS9704hIra8tK5iMMxDEhdU1lwqOn+vRMwgfkDU2lknB&#10;mTwsFw+DOebadryneAilSBD2OSqoQnC5lL6oyKAfW0ecvF/bGgxJtqXULXYJbho5zbKZNFhzWqjQ&#10;0VtFxd/hZBTEJ33En+9tNOajiF/vbucu+06p4WO/egURqA/38H97oxW8wO1KugFycQ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4AQosMAAADaAAAADwAAAAAAAAAAAAAAAACf&#10;AgAAZHJzL2Rvd25yZXYueG1sUEsFBgAAAAAEAAQA9wAAAI8DAAAAAA==&#10;" stroked="t" strokecolor="black [3213]">
                  <v:imagedata r:id="rId12" o:title=""/>
                  <v:path arrowok="t"/>
                </v:shape>
                <v:shapetype id="_x0000_t202" coordsize="21600,21600" o:spt="202" path="m,l,21600r21600,l21600,xe">
                  <v:stroke joinstyle="miter"/>
                  <v:path gradientshapeok="t" o:connecttype="rect"/>
                </v:shapetype>
                <v:shape id="Text Box 15" o:spid="_x0000_s1028" type="#_x0000_t202" style="position:absolute;top:14630;width:11410;height:3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3xsIA&#10;AADbAAAADwAAAGRycy9kb3ducmV2LnhtbERPS2vCQBC+C/0PyxR6kbppo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XfGwgAAANsAAAAPAAAAAAAAAAAAAAAAAJgCAABkcnMvZG93&#10;bnJldi54bWxQSwUGAAAAAAQABAD1AAAAhwMAAAAA&#10;" stroked="f">
                  <v:textbox inset="0,0,0,0">
                    <w:txbxContent>
                      <w:p w14:paraId="0E2CCBF3" w14:textId="77777777" w:rsidR="001A1475" w:rsidRPr="00D976AC" w:rsidRDefault="001A1475" w:rsidP="00023D92">
                        <w:pPr>
                          <w:pStyle w:val="Caption"/>
                          <w:rPr>
                            <w:noProof/>
                            <w:sz w:val="24"/>
                          </w:rPr>
                        </w:pPr>
                        <w:r>
                          <w:t xml:space="preserve">Example </w:t>
                        </w:r>
                        <w:r w:rsidR="00B2284D">
                          <w:fldChar w:fldCharType="begin"/>
                        </w:r>
                        <w:r w:rsidR="00B2284D">
                          <w:instrText xml:space="preserve"> SEQ Example \* ARABIC </w:instrText>
                        </w:r>
                        <w:r w:rsidR="00B2284D">
                          <w:fldChar w:fldCharType="separate"/>
                        </w:r>
                        <w:r>
                          <w:rPr>
                            <w:noProof/>
                          </w:rPr>
                          <w:t>1</w:t>
                        </w:r>
                        <w:r w:rsidR="00B2284D">
                          <w:rPr>
                            <w:noProof/>
                          </w:rPr>
                          <w:fldChar w:fldCharType="end"/>
                        </w:r>
                        <w:r>
                          <w:t>: Cute Photo for technology article</w:t>
                        </w:r>
                      </w:p>
                    </w:txbxContent>
                  </v:textbox>
                </v:shape>
                <w10:wrap type="square"/>
              </v:group>
            </w:pict>
          </mc:Fallback>
        </mc:AlternateContent>
      </w:r>
      <w:r w:rsidR="00174094" w:rsidRPr="003F53AA">
        <w:t>What we are really interested in, is the content of your photograph: it should be something interesting that readers would want to see, like a wide shot of the venue during the matric dance, or some close-ups of the soccer team’s faces right after they scored the winning goal, or a picture of the painting that won the art competition.</w:t>
      </w:r>
      <w:r w:rsidR="008C26FC">
        <w:t xml:space="preserve"> </w:t>
      </w:r>
    </w:p>
    <w:p w14:paraId="48B8D04F" w14:textId="77777777" w:rsidR="008C26FC" w:rsidRPr="006F4A8C" w:rsidRDefault="008C26FC" w:rsidP="00174094">
      <w:r w:rsidRPr="006F4A8C">
        <w:t xml:space="preserve">If you are not certain whether the photograph is interesting or good enough, just go ahead and submit it anyway – the worst we can do is say ‘no thank you’. If we think the content is really interesting, we might also be able to tweak it in </w:t>
      </w:r>
      <w:r w:rsidR="00B054BB">
        <w:t>P</w:t>
      </w:r>
      <w:r w:rsidRPr="006F4A8C">
        <w:t xml:space="preserve">hotoshop so that it looks good enough to put in the paper. </w:t>
      </w:r>
    </w:p>
    <w:p w14:paraId="751C37D8" w14:textId="77777777" w:rsidR="00174094" w:rsidRDefault="00174094" w:rsidP="00174094">
      <w:r w:rsidRPr="006F4A8C">
        <w:t xml:space="preserve">Either work with a journalist and try to take photographs to match their articles, or </w:t>
      </w:r>
      <w:r w:rsidR="004E54C8" w:rsidRPr="006F4A8C">
        <w:t>add a caption to your photo, explaining what it’s all about</w:t>
      </w:r>
      <w:r w:rsidRPr="006F4A8C">
        <w:t xml:space="preserve">. </w:t>
      </w:r>
    </w:p>
    <w:p w14:paraId="56974ECE" w14:textId="77777777" w:rsidR="000303ED" w:rsidRPr="006F4A8C" w:rsidRDefault="00A42292" w:rsidP="008C26FC">
      <w:pPr>
        <w:pStyle w:val="Heading2"/>
      </w:pPr>
      <w:r w:rsidRPr="006F4A8C">
        <w:t>Comics and cartoons</w:t>
      </w:r>
    </w:p>
    <w:p w14:paraId="05B72010" w14:textId="77777777" w:rsidR="005A181F" w:rsidRPr="006F4A8C" w:rsidRDefault="005A181F" w:rsidP="00174094">
      <w:r w:rsidRPr="006F4A8C">
        <w:t xml:space="preserve">If you are good at drawing cartoons, you can </w:t>
      </w:r>
      <w:r w:rsidR="008C26FC" w:rsidRPr="006F4A8C">
        <w:t>either submit</w:t>
      </w:r>
      <w:r w:rsidRPr="006F4A8C">
        <w:t xml:space="preserve"> a cartoon to match a friend’</w:t>
      </w:r>
      <w:r w:rsidR="008C26FC" w:rsidRPr="006F4A8C">
        <w:t>s article (be sure to submit them together, so that we know they match)</w:t>
      </w:r>
      <w:r w:rsidRPr="006F4A8C">
        <w:t xml:space="preserve"> or a self-explanatory cartoon, perhaps with a caption.</w:t>
      </w:r>
    </w:p>
    <w:p w14:paraId="5D55B684" w14:textId="77777777" w:rsidR="00A42292" w:rsidRPr="006F4A8C" w:rsidRDefault="005A181F" w:rsidP="00174094">
      <w:r w:rsidRPr="006F4A8C">
        <w:t xml:space="preserve">If anyone would like to publish a </w:t>
      </w:r>
      <w:r w:rsidR="008C26FC" w:rsidRPr="006F4A8C">
        <w:t>comic</w:t>
      </w:r>
      <w:r w:rsidRPr="006F4A8C">
        <w:t xml:space="preserve"> strip as a regular feature in the paper, then send us a few examples of your work. Obviously the ‘story’ of this </w:t>
      </w:r>
      <w:r w:rsidR="008C26FC" w:rsidRPr="006F4A8C">
        <w:t>comic</w:t>
      </w:r>
      <w:r w:rsidRPr="006F4A8C">
        <w:t xml:space="preserve"> strip would have to be </w:t>
      </w:r>
      <w:r w:rsidR="008C26FC" w:rsidRPr="006F4A8C">
        <w:t xml:space="preserve">about something school-related, and you can’t ‘steal’ an existing set of characters (e.g. no </w:t>
      </w:r>
      <w:r w:rsidR="008C26FC" w:rsidRPr="006F4A8C">
        <w:rPr>
          <w:i/>
        </w:rPr>
        <w:t>Spiderman</w:t>
      </w:r>
      <w:r w:rsidR="008C26FC" w:rsidRPr="006F4A8C">
        <w:t xml:space="preserve"> fan comics). </w:t>
      </w:r>
    </w:p>
    <w:p w14:paraId="3C47C257" w14:textId="77777777" w:rsidR="008C26FC" w:rsidRPr="006F4A8C" w:rsidRDefault="00CD1C37" w:rsidP="00174094">
      <w:r w:rsidRPr="006F4A8C">
        <w:rPr>
          <w:noProof/>
          <w:lang w:eastAsia="en-ZA"/>
        </w:rPr>
        <w:drawing>
          <wp:anchor distT="0" distB="0" distL="114300" distR="114300" simplePos="0" relativeHeight="251659264" behindDoc="0" locked="0" layoutInCell="1" allowOverlap="1" wp14:anchorId="6E9B42B1" wp14:editId="555A7BB5">
            <wp:simplePos x="0" y="0"/>
            <wp:positionH relativeFrom="column">
              <wp:posOffset>4164229</wp:posOffset>
            </wp:positionH>
            <wp:positionV relativeFrom="paragraph">
              <wp:posOffset>42545</wp:posOffset>
            </wp:positionV>
            <wp:extent cx="1511935" cy="1215390"/>
            <wp:effectExtent l="19050" t="19050" r="12065" b="2286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 spam.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1935" cy="1215390"/>
                    </a:xfrm>
                    <a:prstGeom prst="rect">
                      <a:avLst/>
                    </a:prstGeom>
                    <a:ln>
                      <a:solidFill>
                        <a:schemeClr val="bg1">
                          <a:lumMod val="65000"/>
                        </a:schemeClr>
                      </a:solidFill>
                    </a:ln>
                  </pic:spPr>
                </pic:pic>
              </a:graphicData>
            </a:graphic>
            <wp14:sizeRelH relativeFrom="page">
              <wp14:pctWidth>0</wp14:pctWidth>
            </wp14:sizeRelH>
            <wp14:sizeRelV relativeFrom="page">
              <wp14:pctHeight>0</wp14:pctHeight>
            </wp14:sizeRelV>
          </wp:anchor>
        </w:drawing>
      </w:r>
      <w:r w:rsidR="005A181F" w:rsidRPr="006F4A8C">
        <w:t xml:space="preserve">Funny cartoons and comics are usually popular, but you are </w:t>
      </w:r>
      <w:r w:rsidR="008C26FC" w:rsidRPr="006F4A8C">
        <w:t xml:space="preserve">also welcome to submit a more </w:t>
      </w:r>
      <w:r w:rsidR="005A181F" w:rsidRPr="006F4A8C">
        <w:t xml:space="preserve">serious cartoon or comic that focuses more on social commentary (like </w:t>
      </w:r>
      <w:r w:rsidR="005A181F" w:rsidRPr="006F4A8C">
        <w:rPr>
          <w:i/>
        </w:rPr>
        <w:t>Bittercomix</w:t>
      </w:r>
      <w:r w:rsidR="005A181F" w:rsidRPr="006F4A8C">
        <w:t xml:space="preserve">). </w:t>
      </w:r>
    </w:p>
    <w:p w14:paraId="27F75C06" w14:textId="77777777" w:rsidR="005A181F" w:rsidRDefault="008C26FC" w:rsidP="00174094">
      <w:r w:rsidRPr="006F4A8C">
        <w:t xml:space="preserve">If your cartoon or comic strip represents anyone in the school – a teacher or learner – we will only consider publishing it if you bring us a note from that person saying it’s ok for us to publish it – once again, we don’t want to hurt anyone’s feelings or insult anyone. </w:t>
      </w:r>
    </w:p>
    <w:p w14:paraId="5792128B" w14:textId="77777777" w:rsidR="002F711A" w:rsidRPr="003F53AA" w:rsidRDefault="002F711A" w:rsidP="004E54C8">
      <w:pPr>
        <w:pStyle w:val="Heading2"/>
      </w:pPr>
      <w:bookmarkStart w:id="15" w:name="_Toc394744973"/>
      <w:r w:rsidRPr="006F4A8C">
        <w:t>Competitions</w:t>
      </w:r>
      <w:r w:rsidR="00174094" w:rsidRPr="006F4A8C">
        <w:t xml:space="preserve"> and puzzles</w:t>
      </w:r>
      <w:bookmarkEnd w:id="15"/>
    </w:p>
    <w:p w14:paraId="19DE3976" w14:textId="77777777" w:rsidR="002F711A" w:rsidRPr="003F53AA" w:rsidRDefault="00174094">
      <w:r w:rsidRPr="003F53AA">
        <w:t>With puzzles, we publish the answers in the next edition, and learners get to see if they got it right.</w:t>
      </w:r>
      <w:r w:rsidR="00E074FB">
        <w:t xml:space="preserve"> </w:t>
      </w:r>
    </w:p>
    <w:p w14:paraId="7D4F2AF9" w14:textId="77777777" w:rsidR="005E328E" w:rsidRPr="003F53AA" w:rsidRDefault="005E328E">
      <w:r w:rsidRPr="003F53AA">
        <w:t xml:space="preserve">E.g. word </w:t>
      </w:r>
      <w:r w:rsidR="0083271A" w:rsidRPr="003F53AA">
        <w:t xml:space="preserve">games like crosswords and </w:t>
      </w:r>
      <w:r w:rsidR="003F53AA" w:rsidRPr="003F53AA">
        <w:t>monkey-puzzles</w:t>
      </w:r>
      <w:r w:rsidR="0083271A" w:rsidRPr="003F53AA">
        <w:t xml:space="preserve">, </w:t>
      </w:r>
      <w:r w:rsidRPr="003F53AA">
        <w:t>number games</w:t>
      </w:r>
      <w:r w:rsidR="0083271A" w:rsidRPr="003F53AA">
        <w:t xml:space="preserve"> like </w:t>
      </w:r>
      <w:r w:rsidR="003F53AA" w:rsidRPr="003F53AA">
        <w:t>Sudoku</w:t>
      </w:r>
      <w:r w:rsidRPr="003F53AA">
        <w:t xml:space="preserve">, riddles, </w:t>
      </w:r>
      <w:r w:rsidR="0083271A" w:rsidRPr="003F53AA">
        <w:t>etc.</w:t>
      </w:r>
      <w:r w:rsidR="00E074FB">
        <w:t xml:space="preserve"> </w:t>
      </w:r>
      <w:r w:rsidR="00B6680C" w:rsidRPr="002F2C1F">
        <w:rPr>
          <w:highlight w:val="lightGray"/>
        </w:rPr>
        <w:t>F</w:t>
      </w:r>
      <w:r w:rsidR="00AF2875" w:rsidRPr="002F2C1F">
        <w:rPr>
          <w:highlight w:val="lightGray"/>
        </w:rPr>
        <w:t xml:space="preserve">or interest, a New Zealander by the name of Wayne Gould discovered a few Japanese </w:t>
      </w:r>
      <w:r w:rsidR="00B054BB">
        <w:rPr>
          <w:highlight w:val="lightGray"/>
        </w:rPr>
        <w:t>S</w:t>
      </w:r>
      <w:r w:rsidR="00AF2875" w:rsidRPr="002F2C1F">
        <w:rPr>
          <w:highlight w:val="lightGray"/>
        </w:rPr>
        <w:t>udoku puzzles in 1979, and spent the next six years writing a computer program to produce them</w:t>
      </w:r>
      <w:r w:rsidR="00AF2875">
        <w:t>.</w:t>
      </w:r>
    </w:p>
    <w:p w14:paraId="61307AC1" w14:textId="77777777" w:rsidR="005E328E" w:rsidRPr="003F53AA" w:rsidRDefault="005E328E">
      <w:r w:rsidRPr="003F53AA">
        <w:t xml:space="preserve">With competitions, learners submit their answers, and the winner is announced in the next edition. Keep in mind that we don’t have funds for prizes, but we usually publish a small photo of the winner. Make sure that the competition is fun, that it’s easy to judge, and that many learners would be able to participate. </w:t>
      </w:r>
    </w:p>
    <w:p w14:paraId="1BE23853" w14:textId="77777777" w:rsidR="002F711A" w:rsidRPr="003F53AA" w:rsidRDefault="002F711A" w:rsidP="002F711A">
      <w:r w:rsidRPr="003F53AA">
        <w:t xml:space="preserve">E.g. </w:t>
      </w:r>
      <w:r w:rsidR="004E54C8" w:rsidRPr="003F53AA">
        <w:rPr>
          <w:b/>
        </w:rPr>
        <w:t>Tiny Teachers</w:t>
      </w:r>
      <w:r w:rsidRPr="003F53AA">
        <w:t xml:space="preserve"> </w:t>
      </w:r>
      <w:r w:rsidRPr="003F53AA">
        <w:rPr>
          <w:i/>
        </w:rPr>
        <w:t>by Khanyisile Mhangwane</w:t>
      </w:r>
      <w:r w:rsidR="00CD1C37">
        <w:rPr>
          <w:i/>
        </w:rPr>
        <w:t>,</w:t>
      </w:r>
      <w:r w:rsidR="00174094" w:rsidRPr="003F53AA">
        <w:t xml:space="preserve"> 2</w:t>
      </w:r>
      <w:r w:rsidRPr="003F53AA">
        <w:t xml:space="preserve">012. </w:t>
      </w:r>
      <w:r w:rsidR="00174094" w:rsidRPr="003F53AA">
        <w:t xml:space="preserve">For this competition, </w:t>
      </w:r>
      <w:r w:rsidRPr="003F53AA">
        <w:t xml:space="preserve">Khanyisile </w:t>
      </w:r>
      <w:r w:rsidR="005E328E" w:rsidRPr="003F53AA">
        <w:t>asked all the teachers who were willing to bring her</w:t>
      </w:r>
      <w:r w:rsidRPr="003F53AA">
        <w:t xml:space="preserve"> baby pictures of </w:t>
      </w:r>
      <w:r w:rsidR="005E328E" w:rsidRPr="003F53AA">
        <w:t>themselves</w:t>
      </w:r>
      <w:r w:rsidRPr="003F53AA">
        <w:t xml:space="preserve">, and </w:t>
      </w:r>
      <w:r w:rsidR="00174094" w:rsidRPr="003F53AA">
        <w:t>then we</w:t>
      </w:r>
      <w:r w:rsidRPr="003F53AA">
        <w:t xml:space="preserve"> had a competition where learners had to guess which baby </w:t>
      </w:r>
      <w:r w:rsidR="004E54C8" w:rsidRPr="003F53AA">
        <w:t>picture represented</w:t>
      </w:r>
      <w:r w:rsidRPr="003F53AA">
        <w:t xml:space="preserve"> which teacher. </w:t>
      </w:r>
    </w:p>
    <w:p w14:paraId="50978571" w14:textId="77777777" w:rsidR="000D12EC" w:rsidRDefault="004E54C8">
      <w:r w:rsidRPr="003F53AA">
        <w:lastRenderedPageBreak/>
        <w:t xml:space="preserve">Finally, if you have an idea for something </w:t>
      </w:r>
      <w:r w:rsidR="0083271A" w:rsidRPr="003F53AA">
        <w:t xml:space="preserve">completely </w:t>
      </w:r>
      <w:r w:rsidRPr="003F53AA">
        <w:t xml:space="preserve">new in the school paper, speak to </w:t>
      </w:r>
      <w:r w:rsidR="0083271A" w:rsidRPr="003F53AA">
        <w:t>Mrs Smith about it.</w:t>
      </w:r>
    </w:p>
    <w:p w14:paraId="5FE73038" w14:textId="77777777" w:rsidR="00750AA4" w:rsidRDefault="00750AA4" w:rsidP="00750AA4">
      <w:pPr>
        <w:pStyle w:val="Heading1"/>
      </w:pPr>
      <w:bookmarkStart w:id="16" w:name="_Toc395198911"/>
      <w:r>
        <w:t>School events</w:t>
      </w:r>
      <w:bookmarkEnd w:id="16"/>
      <w:r>
        <w:t xml:space="preserve"> </w:t>
      </w:r>
    </w:p>
    <w:p w14:paraId="4331AAF6" w14:textId="77777777" w:rsidR="00D4143B" w:rsidRDefault="00962F98" w:rsidP="00D4143B">
      <w:r>
        <w:t xml:space="preserve">Below is </w:t>
      </w:r>
      <w:r w:rsidR="00D4143B">
        <w:t>a list of the events that have been planned for this year. Please diarise these dates, and make every effort to become involved. Remember, we need articles for the school magazine at the end of the year. The teachers listed here will be responsible for each event.  Oh yes – don’t forget your cameras!</w:t>
      </w:r>
    </w:p>
    <w:p w14:paraId="6378784E" w14:textId="77777777" w:rsidR="00962F98" w:rsidRPr="00353A3A" w:rsidRDefault="00962F98" w:rsidP="0094009E">
      <w:pPr>
        <w:tabs>
          <w:tab w:val="left" w:pos="284"/>
          <w:tab w:val="left" w:pos="1701"/>
          <w:tab w:val="left" w:pos="6804"/>
        </w:tabs>
        <w:spacing w:after="60"/>
        <w:rPr>
          <w:b/>
        </w:rPr>
      </w:pPr>
      <w:r>
        <w:rPr>
          <w:b/>
        </w:rPr>
        <w:tab/>
      </w:r>
      <w:r w:rsidRPr="00353A3A">
        <w:rPr>
          <w:b/>
        </w:rPr>
        <w:t>Date</w:t>
      </w:r>
      <w:r w:rsidRPr="00353A3A">
        <w:rPr>
          <w:b/>
        </w:rPr>
        <w:tab/>
        <w:t>Event</w:t>
      </w:r>
      <w:r w:rsidRPr="00353A3A">
        <w:rPr>
          <w:b/>
        </w:rPr>
        <w:tab/>
        <w:t>Teacher</w:t>
      </w:r>
    </w:p>
    <w:p w14:paraId="1FAC397B" w14:textId="77777777" w:rsidR="00962F98" w:rsidRPr="00795708" w:rsidRDefault="00962F98" w:rsidP="0094009E">
      <w:pPr>
        <w:tabs>
          <w:tab w:val="left" w:pos="284"/>
          <w:tab w:val="left" w:pos="1701"/>
          <w:tab w:val="left" w:pos="6804"/>
        </w:tabs>
        <w:spacing w:after="60"/>
      </w:pPr>
      <w:r>
        <w:tab/>
        <w:t>5 Sept</w:t>
      </w:r>
      <w:r w:rsidRPr="00795708">
        <w:tab/>
      </w:r>
      <w:r>
        <w:t>Mother and daughter high tea (fundraiser)</w:t>
      </w:r>
      <w:r w:rsidRPr="00795708">
        <w:tab/>
      </w:r>
      <w:r>
        <w:t>Mrs R Barnard</w:t>
      </w:r>
    </w:p>
    <w:p w14:paraId="2D25E1CD" w14:textId="77777777" w:rsidR="00962F98" w:rsidRPr="00795708" w:rsidRDefault="00962F98" w:rsidP="0094009E">
      <w:pPr>
        <w:tabs>
          <w:tab w:val="left" w:pos="284"/>
          <w:tab w:val="left" w:pos="1701"/>
          <w:tab w:val="left" w:pos="6804"/>
        </w:tabs>
        <w:spacing w:after="60"/>
      </w:pPr>
      <w:r>
        <w:tab/>
        <w:t>6 Sept</w:t>
      </w:r>
      <w:r w:rsidRPr="00795708">
        <w:tab/>
      </w:r>
      <w:r>
        <w:t>Sidewalk drawing competition</w:t>
      </w:r>
      <w:r w:rsidRPr="00795708">
        <w:tab/>
      </w:r>
      <w:r>
        <w:t>Ms L Antelme</w:t>
      </w:r>
    </w:p>
    <w:p w14:paraId="21543F34" w14:textId="77777777" w:rsidR="00962F98" w:rsidRDefault="00962F98" w:rsidP="0094009E">
      <w:pPr>
        <w:tabs>
          <w:tab w:val="left" w:pos="284"/>
          <w:tab w:val="left" w:pos="1701"/>
          <w:tab w:val="left" w:pos="6804"/>
        </w:tabs>
        <w:spacing w:after="60"/>
      </w:pPr>
      <w:r>
        <w:tab/>
        <w:t>8 Sept</w:t>
      </w:r>
      <w:r w:rsidRPr="00795708">
        <w:tab/>
      </w:r>
      <w:r>
        <w:t>Gr 10 field trip to Groenkloof nature reserve</w:t>
      </w:r>
      <w:r w:rsidRPr="00795708">
        <w:tab/>
      </w:r>
      <w:r>
        <w:t>Ms S Daya</w:t>
      </w:r>
    </w:p>
    <w:p w14:paraId="38097D8A" w14:textId="77777777" w:rsidR="00962F98" w:rsidRPr="00795708" w:rsidRDefault="00962F98" w:rsidP="0094009E">
      <w:pPr>
        <w:tabs>
          <w:tab w:val="left" w:pos="284"/>
          <w:tab w:val="left" w:pos="1701"/>
          <w:tab w:val="left" w:pos="6804"/>
        </w:tabs>
        <w:spacing w:after="60"/>
      </w:pPr>
      <w:r>
        <w:tab/>
        <w:t>12 Sept</w:t>
      </w:r>
      <w:r w:rsidRPr="00795708">
        <w:tab/>
      </w:r>
      <w:r>
        <w:t>Home economics class brownie competition</w:t>
      </w:r>
      <w:r w:rsidRPr="00795708">
        <w:tab/>
      </w:r>
      <w:r>
        <w:t>Ms M Bronkhorst</w:t>
      </w:r>
    </w:p>
    <w:p w14:paraId="5F21F431" w14:textId="77777777" w:rsidR="00962F98" w:rsidRPr="00795708" w:rsidRDefault="00962F98" w:rsidP="0094009E">
      <w:pPr>
        <w:tabs>
          <w:tab w:val="left" w:pos="284"/>
          <w:tab w:val="left" w:pos="1701"/>
          <w:tab w:val="left" w:pos="6804"/>
        </w:tabs>
        <w:spacing w:after="60"/>
      </w:pPr>
      <w:r>
        <w:tab/>
        <w:t>12-14 Sept</w:t>
      </w:r>
      <w:r w:rsidRPr="00795708">
        <w:tab/>
      </w:r>
      <w:r>
        <w:t>Gr 11 prefects camp</w:t>
      </w:r>
      <w:r>
        <w:tab/>
        <w:t>Mr L Memani</w:t>
      </w:r>
    </w:p>
    <w:p w14:paraId="34A1EC92" w14:textId="77777777" w:rsidR="00962F98" w:rsidRPr="00795708" w:rsidRDefault="00962F98" w:rsidP="0094009E">
      <w:pPr>
        <w:tabs>
          <w:tab w:val="left" w:pos="284"/>
          <w:tab w:val="left" w:pos="1701"/>
          <w:tab w:val="left" w:pos="6804"/>
        </w:tabs>
        <w:spacing w:after="60"/>
      </w:pPr>
      <w:r>
        <w:tab/>
        <w:t>17 Sept</w:t>
      </w:r>
      <w:r w:rsidRPr="00795708">
        <w:tab/>
      </w:r>
      <w:r>
        <w:t>Water Fight Wednesday</w:t>
      </w:r>
      <w:r>
        <w:tab/>
        <w:t>Mr F Swanepoel</w:t>
      </w:r>
    </w:p>
    <w:p w14:paraId="42FD5EAD" w14:textId="77777777" w:rsidR="00962F98" w:rsidRPr="00795708" w:rsidRDefault="00962F98" w:rsidP="0094009E">
      <w:pPr>
        <w:tabs>
          <w:tab w:val="left" w:pos="284"/>
          <w:tab w:val="left" w:pos="1701"/>
          <w:tab w:val="left" w:pos="6804"/>
        </w:tabs>
        <w:spacing w:after="60"/>
      </w:pPr>
      <w:r>
        <w:tab/>
        <w:t>19 Sept</w:t>
      </w:r>
      <w:r w:rsidRPr="00795708">
        <w:tab/>
      </w:r>
      <w:r>
        <w:t xml:space="preserve">Birds of prey presentation </w:t>
      </w:r>
      <w:r>
        <w:tab/>
        <w:t>Ms Eleen Strydom</w:t>
      </w:r>
    </w:p>
    <w:p w14:paraId="0D25F130" w14:textId="77777777" w:rsidR="00962F98" w:rsidRDefault="00962F98" w:rsidP="0094009E">
      <w:pPr>
        <w:tabs>
          <w:tab w:val="left" w:pos="284"/>
          <w:tab w:val="left" w:pos="1701"/>
          <w:tab w:val="left" w:pos="6804"/>
        </w:tabs>
        <w:spacing w:after="360"/>
      </w:pPr>
      <w:r>
        <w:tab/>
        <w:t>26 Sept</w:t>
      </w:r>
      <w:r w:rsidRPr="00795708">
        <w:tab/>
      </w:r>
      <w:r>
        <w:t>Gr 9 Career Day</w:t>
      </w:r>
      <w:r>
        <w:tab/>
        <w:t>Mrs S Viegas</w:t>
      </w:r>
    </w:p>
    <w:p w14:paraId="03A265DB" w14:textId="77777777" w:rsidR="003F73C9" w:rsidRDefault="003F73C9" w:rsidP="003F73C9">
      <w:pPr>
        <w:pStyle w:val="Heading1"/>
      </w:pPr>
      <w:r>
        <w:t>Bibliography</w:t>
      </w:r>
    </w:p>
    <w:p w14:paraId="082A2481" w14:textId="77777777" w:rsidR="000609DB" w:rsidRDefault="000609DB" w:rsidP="003F73C9"/>
    <w:p w14:paraId="53C72734" w14:textId="77777777" w:rsidR="00805E49" w:rsidRDefault="00805E49" w:rsidP="003F73C9"/>
    <w:p w14:paraId="1A37D487" w14:textId="77777777" w:rsidR="00AD0A9E" w:rsidRDefault="00AD0A9E" w:rsidP="003F73C9">
      <w:pPr>
        <w:rPr>
          <w:b/>
        </w:rPr>
      </w:pPr>
      <w:r>
        <w:br w:type="page"/>
      </w:r>
    </w:p>
    <w:p w14:paraId="6AE10254" w14:textId="77777777" w:rsidR="000303ED" w:rsidRPr="003F53AA" w:rsidRDefault="000303ED" w:rsidP="008249C9">
      <w:pPr>
        <w:pStyle w:val="Heading1"/>
      </w:pPr>
      <w:bookmarkStart w:id="17" w:name="_Toc395198913"/>
      <w:bookmarkStart w:id="18" w:name="Appendix"/>
      <w:r>
        <w:lastRenderedPageBreak/>
        <w:t>Appendix</w:t>
      </w:r>
      <w:bookmarkEnd w:id="17"/>
    </w:p>
    <w:tbl>
      <w:tblPr>
        <w:tblStyle w:val="TableGrid"/>
        <w:tblW w:w="9039" w:type="dxa"/>
        <w:tblLayout w:type="fixed"/>
        <w:tblLook w:val="04A0" w:firstRow="1" w:lastRow="0" w:firstColumn="1" w:lastColumn="0" w:noHBand="0" w:noVBand="1"/>
      </w:tblPr>
      <w:tblGrid>
        <w:gridCol w:w="1668"/>
        <w:gridCol w:w="2693"/>
        <w:gridCol w:w="4678"/>
      </w:tblGrid>
      <w:tr w:rsidR="000303ED" w:rsidRPr="002A60C1" w14:paraId="5385BD07" w14:textId="77777777" w:rsidTr="001B1FC6">
        <w:tc>
          <w:tcPr>
            <w:tcW w:w="1668" w:type="dxa"/>
            <w:shd w:val="clear" w:color="auto" w:fill="D9D9D9" w:themeFill="background1" w:themeFillShade="D9"/>
          </w:tcPr>
          <w:bookmarkEnd w:id="18"/>
          <w:p w14:paraId="55232EB3" w14:textId="77777777" w:rsidR="000303ED" w:rsidRPr="006E6A65" w:rsidRDefault="000303ED" w:rsidP="000A171D">
            <w:pPr>
              <w:spacing w:before="20" w:after="20" w:line="252" w:lineRule="auto"/>
              <w:rPr>
                <w:rFonts w:cstheme="minorHAnsi"/>
                <w:b/>
                <w:szCs w:val="20"/>
              </w:rPr>
            </w:pPr>
            <w:r w:rsidRPr="006E6A65">
              <w:rPr>
                <w:rFonts w:cstheme="minorHAnsi"/>
                <w:b/>
                <w:szCs w:val="20"/>
              </w:rPr>
              <w:t>App</w:t>
            </w:r>
          </w:p>
        </w:tc>
        <w:tc>
          <w:tcPr>
            <w:tcW w:w="2693" w:type="dxa"/>
            <w:shd w:val="clear" w:color="auto" w:fill="D9D9D9" w:themeFill="background1" w:themeFillShade="D9"/>
          </w:tcPr>
          <w:p w14:paraId="41C36F4E" w14:textId="77777777" w:rsidR="000303ED" w:rsidRPr="006E6A65" w:rsidRDefault="000303ED" w:rsidP="000A171D">
            <w:pPr>
              <w:spacing w:before="20" w:after="20" w:line="252" w:lineRule="auto"/>
              <w:rPr>
                <w:rFonts w:cstheme="minorHAnsi"/>
                <w:b/>
                <w:szCs w:val="20"/>
              </w:rPr>
            </w:pPr>
            <w:r w:rsidRPr="006E6A65">
              <w:rPr>
                <w:rFonts w:cstheme="minorHAnsi"/>
                <w:b/>
                <w:szCs w:val="20"/>
              </w:rPr>
              <w:t>Function</w:t>
            </w:r>
          </w:p>
        </w:tc>
        <w:tc>
          <w:tcPr>
            <w:tcW w:w="4678" w:type="dxa"/>
            <w:shd w:val="clear" w:color="auto" w:fill="D9D9D9" w:themeFill="background1" w:themeFillShade="D9"/>
          </w:tcPr>
          <w:p w14:paraId="0191DADB" w14:textId="77777777" w:rsidR="000303ED" w:rsidRPr="006E6A65" w:rsidRDefault="000303ED" w:rsidP="000A171D">
            <w:pPr>
              <w:spacing w:before="20" w:after="20" w:line="252" w:lineRule="auto"/>
              <w:rPr>
                <w:rFonts w:cstheme="minorHAnsi"/>
                <w:b/>
                <w:szCs w:val="20"/>
              </w:rPr>
            </w:pPr>
            <w:r w:rsidRPr="006E6A65">
              <w:rPr>
                <w:rFonts w:cstheme="minorHAnsi"/>
                <w:b/>
                <w:szCs w:val="20"/>
              </w:rPr>
              <w:t>Comment</w:t>
            </w:r>
          </w:p>
        </w:tc>
      </w:tr>
      <w:tr w:rsidR="000303ED" w:rsidRPr="002A60C1" w14:paraId="551BF2D6" w14:textId="77777777" w:rsidTr="00520196">
        <w:tc>
          <w:tcPr>
            <w:tcW w:w="1668" w:type="dxa"/>
          </w:tcPr>
          <w:p w14:paraId="4CB19B99"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Opera mini</w:t>
            </w:r>
          </w:p>
        </w:tc>
        <w:tc>
          <w:tcPr>
            <w:tcW w:w="2693" w:type="dxa"/>
          </w:tcPr>
          <w:p w14:paraId="54AB0AA8"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Browsing internet</w:t>
            </w:r>
          </w:p>
        </w:tc>
        <w:tc>
          <w:tcPr>
            <w:tcW w:w="4678" w:type="dxa"/>
          </w:tcPr>
          <w:p w14:paraId="40C4B336"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Opera mini allows for fast internet browsing and it synchronizes with the opera browser on my desktop.</w:t>
            </w:r>
          </w:p>
        </w:tc>
      </w:tr>
      <w:tr w:rsidR="000303ED" w:rsidRPr="002A60C1" w14:paraId="2D22208B" w14:textId="77777777" w:rsidTr="00520196">
        <w:tc>
          <w:tcPr>
            <w:tcW w:w="1668" w:type="dxa"/>
          </w:tcPr>
          <w:p w14:paraId="2C3FDBE0"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Adobe Reader LE</w:t>
            </w:r>
          </w:p>
        </w:tc>
        <w:tc>
          <w:tcPr>
            <w:tcW w:w="2693" w:type="dxa"/>
          </w:tcPr>
          <w:p w14:paraId="28E2FBF0"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View pdf files</w:t>
            </w:r>
          </w:p>
        </w:tc>
        <w:tc>
          <w:tcPr>
            <w:tcW w:w="4678" w:type="dxa"/>
          </w:tcPr>
          <w:p w14:paraId="26E7FEAE"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Essential for pdf email attachments or downloaded pdf files</w:t>
            </w:r>
          </w:p>
        </w:tc>
      </w:tr>
      <w:tr w:rsidR="000303ED" w:rsidRPr="002A60C1" w14:paraId="76BA6B3E" w14:textId="77777777" w:rsidTr="00520196">
        <w:tc>
          <w:tcPr>
            <w:tcW w:w="1668" w:type="dxa"/>
          </w:tcPr>
          <w:p w14:paraId="11474B57"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Skype</w:t>
            </w:r>
          </w:p>
        </w:tc>
        <w:tc>
          <w:tcPr>
            <w:tcW w:w="2693" w:type="dxa"/>
          </w:tcPr>
          <w:p w14:paraId="77221016"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V</w:t>
            </w:r>
            <w:r w:rsidR="00AD0A9E" w:rsidRPr="00F713FF">
              <w:rPr>
                <w:rFonts w:cstheme="minorHAnsi"/>
                <w:sz w:val="22"/>
                <w:szCs w:val="20"/>
              </w:rPr>
              <w:t>oI</w:t>
            </w:r>
            <w:r w:rsidRPr="00F713FF">
              <w:rPr>
                <w:rFonts w:cstheme="minorHAnsi"/>
                <w:sz w:val="22"/>
                <w:szCs w:val="20"/>
              </w:rPr>
              <w:t>P</w:t>
            </w:r>
          </w:p>
        </w:tc>
        <w:tc>
          <w:tcPr>
            <w:tcW w:w="4678" w:type="dxa"/>
          </w:tcPr>
          <w:p w14:paraId="70D000C5"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 xml:space="preserve">Useful little application allowing me to make voice calls or send IM </w:t>
            </w:r>
          </w:p>
        </w:tc>
      </w:tr>
      <w:tr w:rsidR="000303ED" w:rsidRPr="002A60C1" w14:paraId="74B6B0FF" w14:textId="77777777" w:rsidTr="00520196">
        <w:tc>
          <w:tcPr>
            <w:tcW w:w="1668" w:type="dxa"/>
          </w:tcPr>
          <w:p w14:paraId="68B11618"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WhatsApp</w:t>
            </w:r>
          </w:p>
        </w:tc>
        <w:tc>
          <w:tcPr>
            <w:tcW w:w="2693" w:type="dxa"/>
          </w:tcPr>
          <w:p w14:paraId="6CA97833"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Messaging app, exchange messages without having to pay for SMS</w:t>
            </w:r>
          </w:p>
        </w:tc>
        <w:tc>
          <w:tcPr>
            <w:tcW w:w="4678" w:type="dxa"/>
          </w:tcPr>
          <w:p w14:paraId="3C75226E"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Cheap communication is always welcomed by the general public.</w:t>
            </w:r>
            <w:r w:rsidR="00CA4BE1">
              <w:rPr>
                <w:rFonts w:cstheme="minorHAnsi"/>
                <w:sz w:val="22"/>
                <w:szCs w:val="20"/>
              </w:rPr>
              <w:t xml:space="preserve"> </w:t>
            </w:r>
            <w:r w:rsidRPr="00F713FF">
              <w:rPr>
                <w:rFonts w:cstheme="minorHAnsi"/>
                <w:sz w:val="22"/>
                <w:szCs w:val="20"/>
              </w:rPr>
              <w:t>Advantages of WhatsApp</w:t>
            </w:r>
            <w:r w:rsidR="00CA4BE1">
              <w:rPr>
                <w:rFonts w:cstheme="minorHAnsi"/>
                <w:sz w:val="22"/>
                <w:szCs w:val="20"/>
              </w:rPr>
              <w:t xml:space="preserve"> </w:t>
            </w:r>
            <w:r w:rsidRPr="00F713FF">
              <w:rPr>
                <w:rFonts w:cstheme="minorHAnsi"/>
                <w:sz w:val="22"/>
                <w:szCs w:val="20"/>
              </w:rPr>
              <w:t>is the compat</w:t>
            </w:r>
            <w:r w:rsidR="00B054BB">
              <w:rPr>
                <w:rFonts w:cstheme="minorHAnsi"/>
                <w:sz w:val="22"/>
                <w:szCs w:val="20"/>
              </w:rPr>
              <w:t>i</w:t>
            </w:r>
            <w:r w:rsidRPr="00F713FF">
              <w:rPr>
                <w:rFonts w:cstheme="minorHAnsi"/>
                <w:sz w:val="22"/>
                <w:szCs w:val="20"/>
              </w:rPr>
              <w:t xml:space="preserve">bility with other phones. </w:t>
            </w:r>
          </w:p>
        </w:tc>
      </w:tr>
      <w:tr w:rsidR="000303ED" w:rsidRPr="002A60C1" w14:paraId="48EF99BF" w14:textId="77777777" w:rsidTr="00520196">
        <w:tc>
          <w:tcPr>
            <w:tcW w:w="1668" w:type="dxa"/>
          </w:tcPr>
          <w:p w14:paraId="1FB11B14"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Office Mobile</w:t>
            </w:r>
          </w:p>
        </w:tc>
        <w:tc>
          <w:tcPr>
            <w:tcW w:w="2693" w:type="dxa"/>
          </w:tcPr>
          <w:p w14:paraId="68688C3B"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Word Mobile, Excel Mobile, PowerPoint Mobile, One</w:t>
            </w:r>
            <w:r w:rsidR="00AB5D4D">
              <w:rPr>
                <w:rFonts w:cstheme="minorHAnsi"/>
                <w:sz w:val="22"/>
                <w:szCs w:val="20"/>
              </w:rPr>
              <w:t>Note Mobile, and Outlook Mobile</w:t>
            </w:r>
          </w:p>
        </w:tc>
        <w:tc>
          <w:tcPr>
            <w:tcW w:w="4678" w:type="dxa"/>
          </w:tcPr>
          <w:p w14:paraId="0DD89598"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Much needed and used to quickly view email attachments, edit small documents, rehearse PowerPoints to be presented.</w:t>
            </w:r>
          </w:p>
        </w:tc>
      </w:tr>
      <w:tr w:rsidR="000303ED" w:rsidRPr="002A60C1" w14:paraId="66812992" w14:textId="77777777" w:rsidTr="00520196">
        <w:tc>
          <w:tcPr>
            <w:tcW w:w="1668" w:type="dxa"/>
          </w:tcPr>
          <w:p w14:paraId="2AEA10B3"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Sprite Backup</w:t>
            </w:r>
          </w:p>
        </w:tc>
        <w:tc>
          <w:tcPr>
            <w:tcW w:w="2693" w:type="dxa"/>
          </w:tcPr>
          <w:p w14:paraId="708F7479" w14:textId="77777777" w:rsidR="000303ED" w:rsidRPr="00F713FF" w:rsidRDefault="00AB5D4D" w:rsidP="00B02421">
            <w:pPr>
              <w:spacing w:before="20" w:line="252" w:lineRule="auto"/>
              <w:rPr>
                <w:rFonts w:cstheme="minorHAnsi"/>
                <w:sz w:val="22"/>
                <w:szCs w:val="20"/>
              </w:rPr>
            </w:pPr>
            <w:r>
              <w:rPr>
                <w:rFonts w:cstheme="minorHAnsi"/>
                <w:sz w:val="22"/>
                <w:szCs w:val="20"/>
              </w:rPr>
              <w:t>Complete phone backup</w:t>
            </w:r>
          </w:p>
        </w:tc>
        <w:tc>
          <w:tcPr>
            <w:tcW w:w="4678" w:type="dxa"/>
          </w:tcPr>
          <w:p w14:paraId="4A7430CE"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Only fools don’t backup – a good backup utility and backup regime is vital. I backup at least once a month.</w:t>
            </w:r>
            <w:r w:rsidR="00CA4BE1">
              <w:rPr>
                <w:rFonts w:cstheme="minorHAnsi"/>
                <w:sz w:val="22"/>
                <w:szCs w:val="20"/>
              </w:rPr>
              <w:t xml:space="preserve"> </w:t>
            </w:r>
          </w:p>
        </w:tc>
      </w:tr>
      <w:tr w:rsidR="000303ED" w:rsidRPr="002A60C1" w14:paraId="3ACE375D" w14:textId="77777777" w:rsidTr="00520196">
        <w:tc>
          <w:tcPr>
            <w:tcW w:w="1668" w:type="dxa"/>
          </w:tcPr>
          <w:p w14:paraId="0424C4F9"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Google Maps</w:t>
            </w:r>
          </w:p>
        </w:tc>
        <w:tc>
          <w:tcPr>
            <w:tcW w:w="2693" w:type="dxa"/>
          </w:tcPr>
          <w:p w14:paraId="11A52C66"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Navigation</w:t>
            </w:r>
          </w:p>
        </w:tc>
        <w:tc>
          <w:tcPr>
            <w:tcW w:w="4678" w:type="dxa"/>
          </w:tcPr>
          <w:p w14:paraId="08A4F16A"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The satellite view is useful when you want to make sure where you are – drawback is “data” cost.</w:t>
            </w:r>
          </w:p>
        </w:tc>
      </w:tr>
      <w:tr w:rsidR="000303ED" w:rsidRPr="002A60C1" w14:paraId="1B1716CD" w14:textId="77777777" w:rsidTr="00520196">
        <w:tc>
          <w:tcPr>
            <w:tcW w:w="1668" w:type="dxa"/>
          </w:tcPr>
          <w:p w14:paraId="142ECC0C"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MSS Converter</w:t>
            </w:r>
          </w:p>
        </w:tc>
        <w:tc>
          <w:tcPr>
            <w:tcW w:w="2693" w:type="dxa"/>
          </w:tcPr>
          <w:p w14:paraId="625692FE"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 xml:space="preserve">Converts units </w:t>
            </w:r>
            <w:r w:rsidR="00CA4BE1">
              <w:rPr>
                <w:rFonts w:cstheme="minorHAnsi"/>
                <w:sz w:val="22"/>
                <w:szCs w:val="20"/>
              </w:rPr>
              <w:t xml:space="preserve">– </w:t>
            </w:r>
            <w:r w:rsidRPr="00F713FF">
              <w:rPr>
                <w:rFonts w:cstheme="minorHAnsi"/>
                <w:sz w:val="22"/>
                <w:szCs w:val="20"/>
              </w:rPr>
              <w:t>lengths, currencies, area, masses</w:t>
            </w:r>
          </w:p>
        </w:tc>
        <w:tc>
          <w:tcPr>
            <w:tcW w:w="4678" w:type="dxa"/>
          </w:tcPr>
          <w:p w14:paraId="2E5201AD"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Offline converter saves bandwidth and cost.</w:t>
            </w:r>
            <w:r w:rsidR="00CA4BE1">
              <w:rPr>
                <w:rFonts w:cstheme="minorHAnsi"/>
                <w:sz w:val="22"/>
                <w:szCs w:val="20"/>
              </w:rPr>
              <w:t xml:space="preserve"> </w:t>
            </w:r>
          </w:p>
        </w:tc>
      </w:tr>
      <w:tr w:rsidR="000303ED" w:rsidRPr="002A60C1" w14:paraId="67838DEA" w14:textId="77777777" w:rsidTr="00520196">
        <w:tc>
          <w:tcPr>
            <w:tcW w:w="1668" w:type="dxa"/>
          </w:tcPr>
          <w:p w14:paraId="5FD27EDA"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CorePlayer</w:t>
            </w:r>
          </w:p>
        </w:tc>
        <w:tc>
          <w:tcPr>
            <w:tcW w:w="2693" w:type="dxa"/>
          </w:tcPr>
          <w:p w14:paraId="29595CDE"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Plays nearly all formats</w:t>
            </w:r>
          </w:p>
        </w:tc>
        <w:tc>
          <w:tcPr>
            <w:tcW w:w="4678" w:type="dxa"/>
          </w:tcPr>
          <w:p w14:paraId="644C8B29"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Best video player I’ve found to date. Codec’s are easy to update.</w:t>
            </w:r>
          </w:p>
        </w:tc>
      </w:tr>
      <w:tr w:rsidR="000303ED" w:rsidRPr="002A60C1" w14:paraId="577A50E2" w14:textId="77777777" w:rsidTr="00520196">
        <w:tc>
          <w:tcPr>
            <w:tcW w:w="1668" w:type="dxa"/>
          </w:tcPr>
          <w:p w14:paraId="3CE84B09"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News24</w:t>
            </w:r>
          </w:p>
        </w:tc>
        <w:tc>
          <w:tcPr>
            <w:tcW w:w="2693" w:type="dxa"/>
          </w:tcPr>
          <w:p w14:paraId="369369DE"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 xml:space="preserve">Get breaking news, sport and lifestyle news from South Africa and around the world </w:t>
            </w:r>
          </w:p>
        </w:tc>
        <w:tc>
          <w:tcPr>
            <w:tcW w:w="4678" w:type="dxa"/>
          </w:tcPr>
          <w:p w14:paraId="50513C12"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As you get older you like to be informed.</w:t>
            </w:r>
          </w:p>
        </w:tc>
      </w:tr>
      <w:tr w:rsidR="000303ED" w:rsidRPr="002A60C1" w14:paraId="02915BFE" w14:textId="77777777" w:rsidTr="00520196">
        <w:tc>
          <w:tcPr>
            <w:tcW w:w="1668" w:type="dxa"/>
          </w:tcPr>
          <w:p w14:paraId="0A7DDFD9"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Facebook app</w:t>
            </w:r>
          </w:p>
        </w:tc>
        <w:tc>
          <w:tcPr>
            <w:tcW w:w="2693" w:type="dxa"/>
          </w:tcPr>
          <w:p w14:paraId="1A0130F8" w14:textId="77777777" w:rsidR="000303ED" w:rsidRPr="00F713FF" w:rsidRDefault="000303ED" w:rsidP="00B02421">
            <w:pPr>
              <w:spacing w:before="20" w:line="252" w:lineRule="auto"/>
              <w:rPr>
                <w:rFonts w:cstheme="minorHAnsi"/>
                <w:sz w:val="22"/>
                <w:szCs w:val="20"/>
              </w:rPr>
            </w:pPr>
          </w:p>
        </w:tc>
        <w:tc>
          <w:tcPr>
            <w:tcW w:w="4678" w:type="dxa"/>
          </w:tcPr>
          <w:p w14:paraId="3AC06938"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Nice clean interface to access Facebook.</w:t>
            </w:r>
          </w:p>
        </w:tc>
      </w:tr>
      <w:tr w:rsidR="000303ED" w:rsidRPr="002A60C1" w14:paraId="246FE5F2" w14:textId="77777777" w:rsidTr="00520196">
        <w:tc>
          <w:tcPr>
            <w:tcW w:w="1668" w:type="dxa"/>
          </w:tcPr>
          <w:p w14:paraId="1D82E02A"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RSS Hub</w:t>
            </w:r>
          </w:p>
        </w:tc>
        <w:tc>
          <w:tcPr>
            <w:tcW w:w="2693" w:type="dxa"/>
          </w:tcPr>
          <w:p w14:paraId="40DE6A46"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RSS Ag</w:t>
            </w:r>
            <w:r w:rsidR="00B054BB">
              <w:rPr>
                <w:rFonts w:cstheme="minorHAnsi"/>
                <w:sz w:val="22"/>
                <w:szCs w:val="20"/>
              </w:rPr>
              <w:t>g</w:t>
            </w:r>
            <w:r w:rsidRPr="00F713FF">
              <w:rPr>
                <w:rFonts w:cstheme="minorHAnsi"/>
                <w:sz w:val="22"/>
                <w:szCs w:val="20"/>
              </w:rPr>
              <w:t>r</w:t>
            </w:r>
            <w:r w:rsidR="00B054BB">
              <w:rPr>
                <w:rFonts w:cstheme="minorHAnsi"/>
                <w:sz w:val="22"/>
                <w:szCs w:val="20"/>
              </w:rPr>
              <w:t>e</w:t>
            </w:r>
            <w:r w:rsidRPr="00F713FF">
              <w:rPr>
                <w:rFonts w:cstheme="minorHAnsi"/>
                <w:sz w:val="22"/>
                <w:szCs w:val="20"/>
              </w:rPr>
              <w:t>gator</w:t>
            </w:r>
          </w:p>
        </w:tc>
        <w:tc>
          <w:tcPr>
            <w:tcW w:w="4678" w:type="dxa"/>
          </w:tcPr>
          <w:p w14:paraId="2F9FE70F"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Easy to use RSS reader, I have 8 channels I follow and regularly update.</w:t>
            </w:r>
          </w:p>
        </w:tc>
      </w:tr>
      <w:tr w:rsidR="000303ED" w:rsidRPr="002A60C1" w14:paraId="134CDCAC" w14:textId="77777777" w:rsidTr="00520196">
        <w:tc>
          <w:tcPr>
            <w:tcW w:w="1668" w:type="dxa"/>
          </w:tcPr>
          <w:p w14:paraId="73D530EE"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Flashlight app</w:t>
            </w:r>
            <w:r w:rsidR="00CA4BE1" w:rsidRPr="00131991">
              <w:rPr>
                <w:rFonts w:cstheme="minorHAnsi"/>
                <w:b/>
                <w:i/>
                <w:sz w:val="22"/>
                <w:szCs w:val="20"/>
              </w:rPr>
              <w:t xml:space="preserve"> </w:t>
            </w:r>
          </w:p>
        </w:tc>
        <w:tc>
          <w:tcPr>
            <w:tcW w:w="2693" w:type="dxa"/>
          </w:tcPr>
          <w:p w14:paraId="54C30742"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Camera flash can be used as flashlight</w:t>
            </w:r>
          </w:p>
        </w:tc>
        <w:tc>
          <w:tcPr>
            <w:tcW w:w="4678" w:type="dxa"/>
          </w:tcPr>
          <w:p w14:paraId="58FA3EED"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I always have my phone therefore it is exceptionally useful to have a “built” in flash light.</w:t>
            </w:r>
          </w:p>
        </w:tc>
      </w:tr>
      <w:tr w:rsidR="000303ED" w:rsidRPr="002A60C1" w14:paraId="44DE5AD8" w14:textId="77777777" w:rsidTr="00520196">
        <w:tc>
          <w:tcPr>
            <w:tcW w:w="1668" w:type="dxa"/>
          </w:tcPr>
          <w:p w14:paraId="06BA6C68"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Gtalk</w:t>
            </w:r>
          </w:p>
        </w:tc>
        <w:tc>
          <w:tcPr>
            <w:tcW w:w="2693" w:type="dxa"/>
          </w:tcPr>
          <w:p w14:paraId="38DD94EB"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Instant messaging</w:t>
            </w:r>
          </w:p>
        </w:tc>
        <w:tc>
          <w:tcPr>
            <w:tcW w:w="4678" w:type="dxa"/>
          </w:tcPr>
          <w:p w14:paraId="27A6CB9F"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Additional</w:t>
            </w:r>
            <w:r w:rsidR="00CA4BE1">
              <w:rPr>
                <w:rFonts w:cstheme="minorHAnsi"/>
                <w:sz w:val="22"/>
                <w:szCs w:val="20"/>
              </w:rPr>
              <w:t xml:space="preserve"> </w:t>
            </w:r>
            <w:r w:rsidRPr="00F713FF">
              <w:rPr>
                <w:rFonts w:cstheme="minorHAnsi"/>
                <w:sz w:val="22"/>
                <w:szCs w:val="20"/>
              </w:rPr>
              <w:t>instant messaging tool. Beats the cost of SMS.</w:t>
            </w:r>
          </w:p>
        </w:tc>
      </w:tr>
      <w:tr w:rsidR="000303ED" w:rsidRPr="002A60C1" w14:paraId="04F58BFA" w14:textId="77777777" w:rsidTr="00520196">
        <w:tc>
          <w:tcPr>
            <w:tcW w:w="1668" w:type="dxa"/>
          </w:tcPr>
          <w:p w14:paraId="214FE045"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You</w:t>
            </w:r>
            <w:r w:rsidR="00B054BB">
              <w:rPr>
                <w:rFonts w:cstheme="minorHAnsi"/>
                <w:b/>
                <w:i/>
                <w:sz w:val="22"/>
                <w:szCs w:val="20"/>
              </w:rPr>
              <w:t>T</w:t>
            </w:r>
            <w:r w:rsidRPr="00131991">
              <w:rPr>
                <w:rFonts w:cstheme="minorHAnsi"/>
                <w:b/>
                <w:i/>
                <w:sz w:val="22"/>
                <w:szCs w:val="20"/>
              </w:rPr>
              <w:t>ube player</w:t>
            </w:r>
          </w:p>
        </w:tc>
        <w:tc>
          <w:tcPr>
            <w:tcW w:w="2693" w:type="dxa"/>
          </w:tcPr>
          <w:p w14:paraId="105B7BB4"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Plays You</w:t>
            </w:r>
            <w:r w:rsidR="00B054BB">
              <w:rPr>
                <w:rFonts w:cstheme="minorHAnsi"/>
                <w:sz w:val="22"/>
                <w:szCs w:val="20"/>
              </w:rPr>
              <w:t>T</w:t>
            </w:r>
            <w:r w:rsidRPr="00F713FF">
              <w:rPr>
                <w:rFonts w:cstheme="minorHAnsi"/>
                <w:sz w:val="22"/>
                <w:szCs w:val="20"/>
              </w:rPr>
              <w:t>ube videos</w:t>
            </w:r>
          </w:p>
        </w:tc>
        <w:tc>
          <w:tcPr>
            <w:tcW w:w="4678" w:type="dxa"/>
          </w:tcPr>
          <w:p w14:paraId="20A56A8E"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Useful for the odd YouTube funny video link in emails.</w:t>
            </w:r>
            <w:r w:rsidR="00CA4BE1">
              <w:rPr>
                <w:rFonts w:cstheme="minorHAnsi"/>
                <w:sz w:val="22"/>
                <w:szCs w:val="20"/>
              </w:rPr>
              <w:t xml:space="preserve"> </w:t>
            </w:r>
            <w:r w:rsidRPr="00F713FF">
              <w:rPr>
                <w:rFonts w:cstheme="minorHAnsi"/>
                <w:sz w:val="22"/>
                <w:szCs w:val="20"/>
              </w:rPr>
              <w:t>Multimedia entertainment while waiting for a lift / taxi.</w:t>
            </w:r>
          </w:p>
        </w:tc>
      </w:tr>
      <w:tr w:rsidR="000303ED" w:rsidRPr="002A60C1" w14:paraId="43184331" w14:textId="77777777" w:rsidTr="00520196">
        <w:tc>
          <w:tcPr>
            <w:tcW w:w="1668" w:type="dxa"/>
          </w:tcPr>
          <w:p w14:paraId="5B07A6BF"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 xml:space="preserve">MyMobiler </w:t>
            </w:r>
          </w:p>
        </w:tc>
        <w:tc>
          <w:tcPr>
            <w:tcW w:w="2693" w:type="dxa"/>
          </w:tcPr>
          <w:p w14:paraId="4F94DEAD"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View your mobile screen on your desktop and control your mobile from your computer.</w:t>
            </w:r>
          </w:p>
        </w:tc>
        <w:tc>
          <w:tcPr>
            <w:tcW w:w="4678" w:type="dxa"/>
          </w:tcPr>
          <w:p w14:paraId="1D2F8544"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Must have utility, allows you to remotely manage your phone from your desktop while it is tethered via USB or Bluetooth. You can drag and drop to the screen, the screen prints, copy and paste test to SMS, email, etc.</w:t>
            </w:r>
          </w:p>
        </w:tc>
      </w:tr>
      <w:tr w:rsidR="000303ED" w:rsidRPr="002A60C1" w14:paraId="08BA8D42" w14:textId="77777777" w:rsidTr="00520196">
        <w:tc>
          <w:tcPr>
            <w:tcW w:w="1668" w:type="dxa"/>
          </w:tcPr>
          <w:p w14:paraId="14D67F34" w14:textId="77777777" w:rsidR="000303ED" w:rsidRPr="00131991" w:rsidRDefault="000303ED" w:rsidP="00B02421">
            <w:pPr>
              <w:spacing w:before="20" w:line="252" w:lineRule="auto"/>
              <w:rPr>
                <w:rFonts w:cstheme="minorHAnsi"/>
                <w:b/>
                <w:i/>
                <w:sz w:val="22"/>
                <w:szCs w:val="20"/>
              </w:rPr>
            </w:pPr>
            <w:r w:rsidRPr="00131991">
              <w:rPr>
                <w:rFonts w:cstheme="minorHAnsi"/>
                <w:b/>
                <w:i/>
                <w:sz w:val="22"/>
                <w:szCs w:val="20"/>
              </w:rPr>
              <w:t xml:space="preserve">Angry birds </w:t>
            </w:r>
          </w:p>
        </w:tc>
        <w:tc>
          <w:tcPr>
            <w:tcW w:w="2693" w:type="dxa"/>
          </w:tcPr>
          <w:p w14:paraId="03DA9D8D"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Game</w:t>
            </w:r>
          </w:p>
        </w:tc>
        <w:tc>
          <w:tcPr>
            <w:tcW w:w="4678" w:type="dxa"/>
          </w:tcPr>
          <w:p w14:paraId="74DACB6A" w14:textId="77777777" w:rsidR="000303ED" w:rsidRPr="00F713FF" w:rsidRDefault="000303ED" w:rsidP="00B02421">
            <w:pPr>
              <w:spacing w:before="20" w:line="252" w:lineRule="auto"/>
              <w:rPr>
                <w:rFonts w:cstheme="minorHAnsi"/>
                <w:sz w:val="22"/>
                <w:szCs w:val="20"/>
              </w:rPr>
            </w:pPr>
            <w:r w:rsidRPr="00F713FF">
              <w:rPr>
                <w:rFonts w:cstheme="minorHAnsi"/>
                <w:sz w:val="22"/>
                <w:szCs w:val="20"/>
              </w:rPr>
              <w:t xml:space="preserve">Quick low attention span game excellent for </w:t>
            </w:r>
            <w:r w:rsidRPr="00F713FF">
              <w:rPr>
                <w:rFonts w:cstheme="minorHAnsi"/>
                <w:sz w:val="22"/>
                <w:szCs w:val="20"/>
              </w:rPr>
              <w:lastRenderedPageBreak/>
              <w:t>getting time to fly in bank queues.</w:t>
            </w:r>
          </w:p>
        </w:tc>
      </w:tr>
    </w:tbl>
    <w:p w14:paraId="77C9D83E" w14:textId="77777777" w:rsidR="00835AF7" w:rsidRPr="00D5334A" w:rsidRDefault="00835AF7">
      <w:pPr>
        <w:rPr>
          <w:highlight w:val="magenta"/>
        </w:rPr>
      </w:pPr>
    </w:p>
    <w:sectPr w:rsidR="00835AF7" w:rsidRPr="00D5334A" w:rsidSect="00F32F64">
      <w:headerReference w:type="default" r:id="rId14"/>
      <w:footerReference w:type="default" r:id="rId15"/>
      <w:type w:val="continuous"/>
      <w:pgSz w:w="11906" w:h="16838"/>
      <w:pgMar w:top="1134" w:right="1418" w:bottom="1134"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G. Robinson" w:date="2014-09-01T17:18:00Z" w:initials="GR">
    <w:p w14:paraId="7E6A1606" w14:textId="77777777" w:rsidR="001A1475" w:rsidRDefault="001A1475" w:rsidP="005C1875">
      <w:pPr>
        <w:pStyle w:val="CommentText"/>
      </w:pPr>
      <w:r>
        <w:rPr>
          <w:rStyle w:val="CommentReference"/>
        </w:rPr>
        <w:annotationRef/>
      </w:r>
      <w:r>
        <w:t xml:space="preserve">Hyperlink this text to the </w:t>
      </w:r>
      <w:r w:rsidR="00651F47">
        <w:t xml:space="preserve">Word file </w:t>
      </w:r>
      <w:r w:rsidR="0045648D">
        <w:t>2</w:t>
      </w:r>
      <w:r w:rsidR="00C54C7A">
        <w:t>_</w:t>
      </w:r>
      <w:r>
        <w:t>Article</w:t>
      </w:r>
      <w:r w:rsidR="00DC7690">
        <w:t>S</w:t>
      </w:r>
      <w:r>
        <w:t>ubmission</w:t>
      </w:r>
      <w:r w:rsidR="00DC7690">
        <w:t>F</w:t>
      </w:r>
      <w:r>
        <w:t xml:space="preserve">orm.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6A16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D6296" w14:textId="77777777" w:rsidR="00B2284D" w:rsidRDefault="00B2284D" w:rsidP="009F584C">
      <w:pPr>
        <w:spacing w:after="0" w:line="240" w:lineRule="auto"/>
      </w:pPr>
      <w:r>
        <w:separator/>
      </w:r>
    </w:p>
  </w:endnote>
  <w:endnote w:type="continuationSeparator" w:id="0">
    <w:p w14:paraId="42D0CAD2" w14:textId="77777777" w:rsidR="00B2284D" w:rsidRDefault="00B2284D" w:rsidP="009F5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455565"/>
      <w:docPartObj>
        <w:docPartGallery w:val="Page Numbers (Bottom of Page)"/>
        <w:docPartUnique/>
      </w:docPartObj>
    </w:sdtPr>
    <w:sdtEndPr>
      <w:rPr>
        <w:noProof/>
      </w:rPr>
    </w:sdtEndPr>
    <w:sdtContent>
      <w:p w14:paraId="17BA3717" w14:textId="77777777" w:rsidR="00A94A4E" w:rsidRDefault="00A94A4E">
        <w:pPr>
          <w:pStyle w:val="Footer"/>
          <w:jc w:val="right"/>
        </w:pPr>
        <w:r>
          <w:fldChar w:fldCharType="begin"/>
        </w:r>
        <w:r>
          <w:instrText xml:space="preserve"> PAGE   \* MERGEFORMAT </w:instrText>
        </w:r>
        <w:r>
          <w:fldChar w:fldCharType="separate"/>
        </w:r>
        <w:r w:rsidR="0045648D">
          <w:rPr>
            <w:noProof/>
          </w:rPr>
          <w:t>2</w:t>
        </w:r>
        <w:r>
          <w:rPr>
            <w:noProof/>
          </w:rPr>
          <w:fldChar w:fldCharType="end"/>
        </w:r>
      </w:p>
    </w:sdtContent>
  </w:sdt>
  <w:p w14:paraId="5DE01C69" w14:textId="77777777" w:rsidR="001A1475" w:rsidRDefault="001A14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E54FF" w14:textId="77777777" w:rsidR="00B2284D" w:rsidRDefault="00B2284D" w:rsidP="009F584C">
      <w:pPr>
        <w:spacing w:after="0" w:line="240" w:lineRule="auto"/>
      </w:pPr>
      <w:r>
        <w:separator/>
      </w:r>
    </w:p>
  </w:footnote>
  <w:footnote w:type="continuationSeparator" w:id="0">
    <w:p w14:paraId="72A87D9A" w14:textId="77777777" w:rsidR="00B2284D" w:rsidRDefault="00B2284D" w:rsidP="009F5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847DC" w14:textId="77777777" w:rsidR="001A1475" w:rsidRPr="00D16010" w:rsidRDefault="001A1475">
    <w:pPr>
      <w:pStyle w:val="Header"/>
      <w:rPr>
        <w:lang w:val="en-US"/>
      </w:rPr>
    </w:pPr>
    <w:r>
      <w:rPr>
        <w:lang w:val="en-US"/>
      </w:rPr>
      <w:tab/>
    </w: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0EF3"/>
    <w:multiLevelType w:val="hybridMultilevel"/>
    <w:tmpl w:val="57E4603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E394FC9"/>
    <w:multiLevelType w:val="hybridMultilevel"/>
    <w:tmpl w:val="3F0658B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5C8504A"/>
    <w:multiLevelType w:val="hybridMultilevel"/>
    <w:tmpl w:val="11E84D3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61F4DE1"/>
    <w:multiLevelType w:val="hybridMultilevel"/>
    <w:tmpl w:val="F014C1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68E06E3"/>
    <w:multiLevelType w:val="hybridMultilevel"/>
    <w:tmpl w:val="D2B8590E"/>
    <w:lvl w:ilvl="0" w:tplc="CFF8FC3A">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6A7EB8"/>
    <w:multiLevelType w:val="hybridMultilevel"/>
    <w:tmpl w:val="5D0C2992"/>
    <w:lvl w:ilvl="0" w:tplc="1C090001">
      <w:start w:val="1"/>
      <w:numFmt w:val="bullet"/>
      <w:lvlText w:val=""/>
      <w:lvlJc w:val="left"/>
      <w:pPr>
        <w:ind w:left="720" w:hanging="360"/>
      </w:pPr>
      <w:rPr>
        <w:rFonts w:ascii="Symbol" w:hAnsi="Symbol" w:hint="default"/>
      </w:rPr>
    </w:lvl>
    <w:lvl w:ilvl="1" w:tplc="CFF8FC3A">
      <w:start w:val="1"/>
      <w:numFmt w:val="bullet"/>
      <w:lvlText w:val=""/>
      <w:lvlJc w:val="left"/>
      <w:pPr>
        <w:ind w:left="1440" w:hanging="360"/>
      </w:pPr>
      <w:rPr>
        <w:rFonts w:ascii="Wingdings 2" w:hAnsi="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D796FB0"/>
    <w:multiLevelType w:val="hybridMultilevel"/>
    <w:tmpl w:val="F8323912"/>
    <w:lvl w:ilvl="0" w:tplc="CFF8FC3A">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21C84076"/>
    <w:multiLevelType w:val="multilevel"/>
    <w:tmpl w:val="461067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6510F4"/>
    <w:multiLevelType w:val="hybridMultilevel"/>
    <w:tmpl w:val="0D6A01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3D5C45B6"/>
    <w:multiLevelType w:val="hybridMultilevel"/>
    <w:tmpl w:val="0E3A11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EA80021"/>
    <w:multiLevelType w:val="hybridMultilevel"/>
    <w:tmpl w:val="6440471E"/>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45CE2818"/>
    <w:multiLevelType w:val="hybridMultilevel"/>
    <w:tmpl w:val="A3686B24"/>
    <w:lvl w:ilvl="0" w:tplc="CFF8FC3A">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B9602F2"/>
    <w:multiLevelType w:val="hybridMultilevel"/>
    <w:tmpl w:val="380EFD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51101A9B"/>
    <w:multiLevelType w:val="hybridMultilevel"/>
    <w:tmpl w:val="C32C225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55AD194C"/>
    <w:multiLevelType w:val="multilevel"/>
    <w:tmpl w:val="858CE886"/>
    <w:lvl w:ilvl="0">
      <w:start w:val="1"/>
      <w:numFmt w:val="lowerLetter"/>
      <w:lvlText w:val="%1."/>
      <w:lvlJc w:val="left"/>
      <w:pPr>
        <w:ind w:left="720" w:hanging="363"/>
      </w:pPr>
      <w:rPr>
        <w:rFonts w:hint="default"/>
      </w:rPr>
    </w:lvl>
    <w:lvl w:ilvl="1">
      <w:start w:val="1"/>
      <w:numFmt w:val="none"/>
      <w:lvlText w:val=""/>
      <w:lvlJc w:val="left"/>
      <w:pPr>
        <w:ind w:left="1077" w:hanging="363"/>
      </w:pPr>
      <w:rPr>
        <w:rFonts w:hint="default"/>
      </w:rPr>
    </w:lvl>
    <w:lvl w:ilvl="2">
      <w:start w:val="1"/>
      <w:numFmt w:val="lowerRoman"/>
      <w:lvlText w:val="%3."/>
      <w:lvlJc w:val="right"/>
      <w:pPr>
        <w:ind w:left="1434" w:hanging="363"/>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righ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right"/>
      <w:pPr>
        <w:ind w:left="3576" w:hanging="363"/>
      </w:pPr>
      <w:rPr>
        <w:rFonts w:hint="default"/>
      </w:rPr>
    </w:lvl>
  </w:abstractNum>
  <w:abstractNum w:abstractNumId="15" w15:restartNumberingAfterBreak="0">
    <w:nsid w:val="583F3F7D"/>
    <w:multiLevelType w:val="hybridMultilevel"/>
    <w:tmpl w:val="ADE4AC0E"/>
    <w:lvl w:ilvl="0" w:tplc="CFF8FC3A">
      <w:start w:val="1"/>
      <w:numFmt w:val="bullet"/>
      <w:lvlText w:val=""/>
      <w:lvlJc w:val="left"/>
      <w:pPr>
        <w:ind w:left="720" w:hanging="360"/>
      </w:pPr>
      <w:rPr>
        <w:rFonts w:ascii="Wingdings 2" w:hAnsi="Wingdings 2" w:hint="default"/>
      </w:rPr>
    </w:lvl>
    <w:lvl w:ilvl="1" w:tplc="CFF8FC3A">
      <w:start w:val="1"/>
      <w:numFmt w:val="bullet"/>
      <w:lvlText w:val=""/>
      <w:lvlJc w:val="left"/>
      <w:pPr>
        <w:ind w:left="1440" w:hanging="360"/>
      </w:pPr>
      <w:rPr>
        <w:rFonts w:ascii="Wingdings 2" w:hAnsi="Wingdings 2"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7F55730"/>
    <w:multiLevelType w:val="hybridMultilevel"/>
    <w:tmpl w:val="623E66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7A4C17D4"/>
    <w:multiLevelType w:val="hybridMultilevel"/>
    <w:tmpl w:val="99223C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2"/>
  </w:num>
  <w:num w:numId="2">
    <w:abstractNumId w:val="17"/>
  </w:num>
  <w:num w:numId="3">
    <w:abstractNumId w:val="2"/>
  </w:num>
  <w:num w:numId="4">
    <w:abstractNumId w:val="10"/>
  </w:num>
  <w:num w:numId="5">
    <w:abstractNumId w:val="8"/>
  </w:num>
  <w:num w:numId="6">
    <w:abstractNumId w:val="9"/>
  </w:num>
  <w:num w:numId="7">
    <w:abstractNumId w:val="1"/>
  </w:num>
  <w:num w:numId="8">
    <w:abstractNumId w:val="0"/>
  </w:num>
  <w:num w:numId="9">
    <w:abstractNumId w:val="16"/>
  </w:num>
  <w:num w:numId="10">
    <w:abstractNumId w:val="5"/>
  </w:num>
  <w:num w:numId="11">
    <w:abstractNumId w:val="15"/>
  </w:num>
  <w:num w:numId="12">
    <w:abstractNumId w:val="11"/>
  </w:num>
  <w:num w:numId="13">
    <w:abstractNumId w:val="3"/>
  </w:num>
  <w:num w:numId="14">
    <w:abstractNumId w:val="4"/>
  </w:num>
  <w:num w:numId="15">
    <w:abstractNumId w:val="6"/>
  </w:num>
  <w:num w:numId="16">
    <w:abstractNumId w:val="13"/>
  </w:num>
  <w:num w:numId="17">
    <w:abstractNumId w:val="1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E72"/>
    <w:rsid w:val="00004AD8"/>
    <w:rsid w:val="00006E6B"/>
    <w:rsid w:val="00007D32"/>
    <w:rsid w:val="00014580"/>
    <w:rsid w:val="00014A23"/>
    <w:rsid w:val="00017274"/>
    <w:rsid w:val="0002229B"/>
    <w:rsid w:val="00023D92"/>
    <w:rsid w:val="000270B8"/>
    <w:rsid w:val="000303ED"/>
    <w:rsid w:val="0003240C"/>
    <w:rsid w:val="00036052"/>
    <w:rsid w:val="000378D4"/>
    <w:rsid w:val="0004028B"/>
    <w:rsid w:val="000414C0"/>
    <w:rsid w:val="00041C80"/>
    <w:rsid w:val="00043921"/>
    <w:rsid w:val="00053824"/>
    <w:rsid w:val="000539EA"/>
    <w:rsid w:val="000552D3"/>
    <w:rsid w:val="000557A4"/>
    <w:rsid w:val="00060865"/>
    <w:rsid w:val="000609DB"/>
    <w:rsid w:val="00061307"/>
    <w:rsid w:val="0006269E"/>
    <w:rsid w:val="00070125"/>
    <w:rsid w:val="00070FCF"/>
    <w:rsid w:val="00071AF5"/>
    <w:rsid w:val="00073137"/>
    <w:rsid w:val="00074904"/>
    <w:rsid w:val="00082296"/>
    <w:rsid w:val="000843D3"/>
    <w:rsid w:val="00085D2E"/>
    <w:rsid w:val="00096530"/>
    <w:rsid w:val="000A027E"/>
    <w:rsid w:val="000A171D"/>
    <w:rsid w:val="000A1DDE"/>
    <w:rsid w:val="000A57A1"/>
    <w:rsid w:val="000A642F"/>
    <w:rsid w:val="000B1586"/>
    <w:rsid w:val="000B2171"/>
    <w:rsid w:val="000B468E"/>
    <w:rsid w:val="000C08F9"/>
    <w:rsid w:val="000C19F3"/>
    <w:rsid w:val="000C3885"/>
    <w:rsid w:val="000C3CF3"/>
    <w:rsid w:val="000C4A93"/>
    <w:rsid w:val="000C4E03"/>
    <w:rsid w:val="000C4E2C"/>
    <w:rsid w:val="000C7AF4"/>
    <w:rsid w:val="000C7F0F"/>
    <w:rsid w:val="000D035C"/>
    <w:rsid w:val="000D12EC"/>
    <w:rsid w:val="000D226F"/>
    <w:rsid w:val="000E2B9D"/>
    <w:rsid w:val="000E59BA"/>
    <w:rsid w:val="000E5A41"/>
    <w:rsid w:val="000F6DDC"/>
    <w:rsid w:val="0010182F"/>
    <w:rsid w:val="00106E15"/>
    <w:rsid w:val="00113481"/>
    <w:rsid w:val="001146DE"/>
    <w:rsid w:val="00114BA5"/>
    <w:rsid w:val="00114C5D"/>
    <w:rsid w:val="00116009"/>
    <w:rsid w:val="001166B3"/>
    <w:rsid w:val="00120B9A"/>
    <w:rsid w:val="00122EFB"/>
    <w:rsid w:val="001236B9"/>
    <w:rsid w:val="001236FD"/>
    <w:rsid w:val="0012570F"/>
    <w:rsid w:val="00125F81"/>
    <w:rsid w:val="00126655"/>
    <w:rsid w:val="0012695C"/>
    <w:rsid w:val="00126BF2"/>
    <w:rsid w:val="00127325"/>
    <w:rsid w:val="00131991"/>
    <w:rsid w:val="00131BE2"/>
    <w:rsid w:val="00131E55"/>
    <w:rsid w:val="00131FB1"/>
    <w:rsid w:val="00136333"/>
    <w:rsid w:val="0014092C"/>
    <w:rsid w:val="00140DF7"/>
    <w:rsid w:val="0014280C"/>
    <w:rsid w:val="00142E98"/>
    <w:rsid w:val="00142F42"/>
    <w:rsid w:val="001445C1"/>
    <w:rsid w:val="00147277"/>
    <w:rsid w:val="00150023"/>
    <w:rsid w:val="00151014"/>
    <w:rsid w:val="00155B03"/>
    <w:rsid w:val="00157CB9"/>
    <w:rsid w:val="00161916"/>
    <w:rsid w:val="00162612"/>
    <w:rsid w:val="00163F75"/>
    <w:rsid w:val="00165E20"/>
    <w:rsid w:val="001730E7"/>
    <w:rsid w:val="00174094"/>
    <w:rsid w:val="0018023B"/>
    <w:rsid w:val="00184925"/>
    <w:rsid w:val="00185DB6"/>
    <w:rsid w:val="001861A3"/>
    <w:rsid w:val="00187F0F"/>
    <w:rsid w:val="00192097"/>
    <w:rsid w:val="001947AD"/>
    <w:rsid w:val="0019592C"/>
    <w:rsid w:val="001A1475"/>
    <w:rsid w:val="001B0419"/>
    <w:rsid w:val="001B0FC5"/>
    <w:rsid w:val="001B1FC6"/>
    <w:rsid w:val="001C06C9"/>
    <w:rsid w:val="001C25C1"/>
    <w:rsid w:val="001C31D7"/>
    <w:rsid w:val="001C34EE"/>
    <w:rsid w:val="001C3C7A"/>
    <w:rsid w:val="001C4636"/>
    <w:rsid w:val="001C7979"/>
    <w:rsid w:val="001C7AEE"/>
    <w:rsid w:val="001D3749"/>
    <w:rsid w:val="001D4670"/>
    <w:rsid w:val="001D5E71"/>
    <w:rsid w:val="001D7B3C"/>
    <w:rsid w:val="001E34E9"/>
    <w:rsid w:val="001E5F79"/>
    <w:rsid w:val="001E6460"/>
    <w:rsid w:val="001F2DC4"/>
    <w:rsid w:val="00201094"/>
    <w:rsid w:val="00202ABE"/>
    <w:rsid w:val="002033D0"/>
    <w:rsid w:val="00207CAE"/>
    <w:rsid w:val="00210621"/>
    <w:rsid w:val="00217367"/>
    <w:rsid w:val="0021796B"/>
    <w:rsid w:val="00220208"/>
    <w:rsid w:val="00221FDE"/>
    <w:rsid w:val="00223615"/>
    <w:rsid w:val="00227100"/>
    <w:rsid w:val="002309DF"/>
    <w:rsid w:val="00231D2A"/>
    <w:rsid w:val="002321CD"/>
    <w:rsid w:val="0024114A"/>
    <w:rsid w:val="00241985"/>
    <w:rsid w:val="00243AFB"/>
    <w:rsid w:val="0024541B"/>
    <w:rsid w:val="00247B75"/>
    <w:rsid w:val="00250A39"/>
    <w:rsid w:val="00250D36"/>
    <w:rsid w:val="00250DFE"/>
    <w:rsid w:val="00257D5D"/>
    <w:rsid w:val="00260093"/>
    <w:rsid w:val="00261CA1"/>
    <w:rsid w:val="00262AA7"/>
    <w:rsid w:val="0026331F"/>
    <w:rsid w:val="00264276"/>
    <w:rsid w:val="00264CEA"/>
    <w:rsid w:val="0026634F"/>
    <w:rsid w:val="0027170C"/>
    <w:rsid w:val="00271FAC"/>
    <w:rsid w:val="002748E1"/>
    <w:rsid w:val="00277A41"/>
    <w:rsid w:val="00277BA2"/>
    <w:rsid w:val="00277BD8"/>
    <w:rsid w:val="00296173"/>
    <w:rsid w:val="002A04D4"/>
    <w:rsid w:val="002A2894"/>
    <w:rsid w:val="002A3155"/>
    <w:rsid w:val="002A4BCD"/>
    <w:rsid w:val="002A55E6"/>
    <w:rsid w:val="002B2B33"/>
    <w:rsid w:val="002B3142"/>
    <w:rsid w:val="002B427D"/>
    <w:rsid w:val="002C49DC"/>
    <w:rsid w:val="002C74F3"/>
    <w:rsid w:val="002D3D59"/>
    <w:rsid w:val="002D52A5"/>
    <w:rsid w:val="002D6164"/>
    <w:rsid w:val="002D6C8F"/>
    <w:rsid w:val="002E291E"/>
    <w:rsid w:val="002E4C15"/>
    <w:rsid w:val="002E68D0"/>
    <w:rsid w:val="002F0CA0"/>
    <w:rsid w:val="002F2C1F"/>
    <w:rsid w:val="002F6FEE"/>
    <w:rsid w:val="002F711A"/>
    <w:rsid w:val="00300A83"/>
    <w:rsid w:val="0030168C"/>
    <w:rsid w:val="00301C6C"/>
    <w:rsid w:val="003101DA"/>
    <w:rsid w:val="003132FE"/>
    <w:rsid w:val="00313D1E"/>
    <w:rsid w:val="00317417"/>
    <w:rsid w:val="00320EC8"/>
    <w:rsid w:val="003213DB"/>
    <w:rsid w:val="00322167"/>
    <w:rsid w:val="00326105"/>
    <w:rsid w:val="00326CDB"/>
    <w:rsid w:val="00327607"/>
    <w:rsid w:val="00330109"/>
    <w:rsid w:val="00341BE9"/>
    <w:rsid w:val="00341C6E"/>
    <w:rsid w:val="003454B0"/>
    <w:rsid w:val="003503B2"/>
    <w:rsid w:val="00350402"/>
    <w:rsid w:val="00355887"/>
    <w:rsid w:val="00355F37"/>
    <w:rsid w:val="003576DB"/>
    <w:rsid w:val="00362CCF"/>
    <w:rsid w:val="003635A4"/>
    <w:rsid w:val="00363E6E"/>
    <w:rsid w:val="00365E99"/>
    <w:rsid w:val="00367437"/>
    <w:rsid w:val="00370985"/>
    <w:rsid w:val="003713D9"/>
    <w:rsid w:val="00375D43"/>
    <w:rsid w:val="00377303"/>
    <w:rsid w:val="00381557"/>
    <w:rsid w:val="00384B86"/>
    <w:rsid w:val="00390394"/>
    <w:rsid w:val="003914EE"/>
    <w:rsid w:val="00394818"/>
    <w:rsid w:val="00395979"/>
    <w:rsid w:val="003965AC"/>
    <w:rsid w:val="0039760D"/>
    <w:rsid w:val="00397B23"/>
    <w:rsid w:val="003A1482"/>
    <w:rsid w:val="003A3373"/>
    <w:rsid w:val="003A3A32"/>
    <w:rsid w:val="003A56A0"/>
    <w:rsid w:val="003A6008"/>
    <w:rsid w:val="003A608E"/>
    <w:rsid w:val="003B1F68"/>
    <w:rsid w:val="003B2066"/>
    <w:rsid w:val="003B688A"/>
    <w:rsid w:val="003B7278"/>
    <w:rsid w:val="003B756C"/>
    <w:rsid w:val="003B7A05"/>
    <w:rsid w:val="003C00D7"/>
    <w:rsid w:val="003C187E"/>
    <w:rsid w:val="003C1A40"/>
    <w:rsid w:val="003C5938"/>
    <w:rsid w:val="003D27DA"/>
    <w:rsid w:val="003E1C8D"/>
    <w:rsid w:val="003E1FEC"/>
    <w:rsid w:val="003E6B01"/>
    <w:rsid w:val="003E7283"/>
    <w:rsid w:val="003E75E8"/>
    <w:rsid w:val="003F4EB7"/>
    <w:rsid w:val="003F53AA"/>
    <w:rsid w:val="003F73C9"/>
    <w:rsid w:val="0040224F"/>
    <w:rsid w:val="004032EF"/>
    <w:rsid w:val="0040505E"/>
    <w:rsid w:val="004131E7"/>
    <w:rsid w:val="00413B1D"/>
    <w:rsid w:val="00413C2A"/>
    <w:rsid w:val="00421C23"/>
    <w:rsid w:val="004254C9"/>
    <w:rsid w:val="00425A2F"/>
    <w:rsid w:val="00431DD9"/>
    <w:rsid w:val="004332DB"/>
    <w:rsid w:val="0043351D"/>
    <w:rsid w:val="00436EB3"/>
    <w:rsid w:val="004409DF"/>
    <w:rsid w:val="0044196A"/>
    <w:rsid w:val="004471B5"/>
    <w:rsid w:val="00447D34"/>
    <w:rsid w:val="004519FD"/>
    <w:rsid w:val="004539EE"/>
    <w:rsid w:val="00455EA3"/>
    <w:rsid w:val="0045648D"/>
    <w:rsid w:val="0046242E"/>
    <w:rsid w:val="00462884"/>
    <w:rsid w:val="00463BEE"/>
    <w:rsid w:val="00474386"/>
    <w:rsid w:val="00481E1F"/>
    <w:rsid w:val="0048332F"/>
    <w:rsid w:val="0048362D"/>
    <w:rsid w:val="00483C44"/>
    <w:rsid w:val="00487848"/>
    <w:rsid w:val="00491D59"/>
    <w:rsid w:val="004921EE"/>
    <w:rsid w:val="00492E4B"/>
    <w:rsid w:val="004938E4"/>
    <w:rsid w:val="00493E7A"/>
    <w:rsid w:val="00496016"/>
    <w:rsid w:val="004A1688"/>
    <w:rsid w:val="004A2971"/>
    <w:rsid w:val="004A46A9"/>
    <w:rsid w:val="004A6FB0"/>
    <w:rsid w:val="004A720F"/>
    <w:rsid w:val="004B19F9"/>
    <w:rsid w:val="004B5AEE"/>
    <w:rsid w:val="004C4D9D"/>
    <w:rsid w:val="004C61D8"/>
    <w:rsid w:val="004D0650"/>
    <w:rsid w:val="004D622B"/>
    <w:rsid w:val="004E54C8"/>
    <w:rsid w:val="004E7333"/>
    <w:rsid w:val="004E7DF5"/>
    <w:rsid w:val="004F17E9"/>
    <w:rsid w:val="004F37FC"/>
    <w:rsid w:val="004F59DB"/>
    <w:rsid w:val="00505326"/>
    <w:rsid w:val="00505719"/>
    <w:rsid w:val="00506EA0"/>
    <w:rsid w:val="005125BB"/>
    <w:rsid w:val="00513EDF"/>
    <w:rsid w:val="00520196"/>
    <w:rsid w:val="00523D5A"/>
    <w:rsid w:val="005318EA"/>
    <w:rsid w:val="0053333A"/>
    <w:rsid w:val="00537203"/>
    <w:rsid w:val="00540ABD"/>
    <w:rsid w:val="00544024"/>
    <w:rsid w:val="0055568C"/>
    <w:rsid w:val="005601B5"/>
    <w:rsid w:val="00560C02"/>
    <w:rsid w:val="005632C9"/>
    <w:rsid w:val="00564052"/>
    <w:rsid w:val="00571293"/>
    <w:rsid w:val="00571A3C"/>
    <w:rsid w:val="005737D6"/>
    <w:rsid w:val="0057398A"/>
    <w:rsid w:val="00573A06"/>
    <w:rsid w:val="00573E6B"/>
    <w:rsid w:val="00577382"/>
    <w:rsid w:val="00581EC1"/>
    <w:rsid w:val="00583305"/>
    <w:rsid w:val="00585D0C"/>
    <w:rsid w:val="00593B17"/>
    <w:rsid w:val="0059766D"/>
    <w:rsid w:val="005A181F"/>
    <w:rsid w:val="005A4CD9"/>
    <w:rsid w:val="005A700C"/>
    <w:rsid w:val="005A7946"/>
    <w:rsid w:val="005B57B5"/>
    <w:rsid w:val="005C0A79"/>
    <w:rsid w:val="005C0E87"/>
    <w:rsid w:val="005C0FBB"/>
    <w:rsid w:val="005C1636"/>
    <w:rsid w:val="005C1875"/>
    <w:rsid w:val="005C5B1A"/>
    <w:rsid w:val="005C5F01"/>
    <w:rsid w:val="005C6D77"/>
    <w:rsid w:val="005D1E05"/>
    <w:rsid w:val="005D3DB3"/>
    <w:rsid w:val="005D51E9"/>
    <w:rsid w:val="005E328E"/>
    <w:rsid w:val="005E39D5"/>
    <w:rsid w:val="005E4524"/>
    <w:rsid w:val="005E4862"/>
    <w:rsid w:val="005E5D7A"/>
    <w:rsid w:val="005F2210"/>
    <w:rsid w:val="005F2893"/>
    <w:rsid w:val="005F2D03"/>
    <w:rsid w:val="00600ADE"/>
    <w:rsid w:val="0060114F"/>
    <w:rsid w:val="00601AF7"/>
    <w:rsid w:val="00602B70"/>
    <w:rsid w:val="00604836"/>
    <w:rsid w:val="006105F5"/>
    <w:rsid w:val="00614614"/>
    <w:rsid w:val="00621ECA"/>
    <w:rsid w:val="00624CB2"/>
    <w:rsid w:val="0062519B"/>
    <w:rsid w:val="006300AF"/>
    <w:rsid w:val="00630185"/>
    <w:rsid w:val="00631FEC"/>
    <w:rsid w:val="00634ECF"/>
    <w:rsid w:val="00635345"/>
    <w:rsid w:val="006414EE"/>
    <w:rsid w:val="006442A2"/>
    <w:rsid w:val="006468EA"/>
    <w:rsid w:val="00651F47"/>
    <w:rsid w:val="00653DEE"/>
    <w:rsid w:val="00655B52"/>
    <w:rsid w:val="00655D00"/>
    <w:rsid w:val="006568FD"/>
    <w:rsid w:val="0066157E"/>
    <w:rsid w:val="00661761"/>
    <w:rsid w:val="00662D4E"/>
    <w:rsid w:val="00663155"/>
    <w:rsid w:val="006635E1"/>
    <w:rsid w:val="006636A9"/>
    <w:rsid w:val="00667929"/>
    <w:rsid w:val="00674B28"/>
    <w:rsid w:val="00680F91"/>
    <w:rsid w:val="00681869"/>
    <w:rsid w:val="00683FB5"/>
    <w:rsid w:val="0068507A"/>
    <w:rsid w:val="0068566C"/>
    <w:rsid w:val="0068717E"/>
    <w:rsid w:val="0069627A"/>
    <w:rsid w:val="00696AC1"/>
    <w:rsid w:val="0069745D"/>
    <w:rsid w:val="006A14A7"/>
    <w:rsid w:val="006A1D8C"/>
    <w:rsid w:val="006A3F04"/>
    <w:rsid w:val="006A74BD"/>
    <w:rsid w:val="006A7DB3"/>
    <w:rsid w:val="006B0770"/>
    <w:rsid w:val="006B0D64"/>
    <w:rsid w:val="006B31FE"/>
    <w:rsid w:val="006C1B56"/>
    <w:rsid w:val="006C1C93"/>
    <w:rsid w:val="006C23B0"/>
    <w:rsid w:val="006C327B"/>
    <w:rsid w:val="006C52B4"/>
    <w:rsid w:val="006C5759"/>
    <w:rsid w:val="006C6CBD"/>
    <w:rsid w:val="006D2B50"/>
    <w:rsid w:val="006D509F"/>
    <w:rsid w:val="006E5B4D"/>
    <w:rsid w:val="006E6831"/>
    <w:rsid w:val="006E7C7D"/>
    <w:rsid w:val="006F0732"/>
    <w:rsid w:val="006F1301"/>
    <w:rsid w:val="006F15C0"/>
    <w:rsid w:val="006F25D3"/>
    <w:rsid w:val="006F34CB"/>
    <w:rsid w:val="006F42FB"/>
    <w:rsid w:val="006F4A8C"/>
    <w:rsid w:val="006F5D42"/>
    <w:rsid w:val="006F6C17"/>
    <w:rsid w:val="006F7EAE"/>
    <w:rsid w:val="007007CD"/>
    <w:rsid w:val="00704E05"/>
    <w:rsid w:val="0070660B"/>
    <w:rsid w:val="00706B8A"/>
    <w:rsid w:val="00711976"/>
    <w:rsid w:val="00713FD2"/>
    <w:rsid w:val="007244FC"/>
    <w:rsid w:val="00727405"/>
    <w:rsid w:val="007310D0"/>
    <w:rsid w:val="00732729"/>
    <w:rsid w:val="007337BA"/>
    <w:rsid w:val="007370C4"/>
    <w:rsid w:val="00737A78"/>
    <w:rsid w:val="00747F1E"/>
    <w:rsid w:val="00750AA4"/>
    <w:rsid w:val="00751A65"/>
    <w:rsid w:val="0075284D"/>
    <w:rsid w:val="007549C6"/>
    <w:rsid w:val="00755B97"/>
    <w:rsid w:val="00755C39"/>
    <w:rsid w:val="00755C7D"/>
    <w:rsid w:val="007612F7"/>
    <w:rsid w:val="007620EA"/>
    <w:rsid w:val="00763456"/>
    <w:rsid w:val="00763844"/>
    <w:rsid w:val="00763B5A"/>
    <w:rsid w:val="0076488D"/>
    <w:rsid w:val="007663E5"/>
    <w:rsid w:val="0076682C"/>
    <w:rsid w:val="00770A82"/>
    <w:rsid w:val="00771113"/>
    <w:rsid w:val="0078031F"/>
    <w:rsid w:val="00781486"/>
    <w:rsid w:val="00782CAA"/>
    <w:rsid w:val="00782F4A"/>
    <w:rsid w:val="00784944"/>
    <w:rsid w:val="00786A4B"/>
    <w:rsid w:val="0078785B"/>
    <w:rsid w:val="00792175"/>
    <w:rsid w:val="007936AE"/>
    <w:rsid w:val="007947E8"/>
    <w:rsid w:val="00794C8B"/>
    <w:rsid w:val="00795708"/>
    <w:rsid w:val="0079623E"/>
    <w:rsid w:val="007A1CB8"/>
    <w:rsid w:val="007B0E78"/>
    <w:rsid w:val="007B6272"/>
    <w:rsid w:val="007B66FE"/>
    <w:rsid w:val="007C0699"/>
    <w:rsid w:val="007C6F73"/>
    <w:rsid w:val="007C7C3B"/>
    <w:rsid w:val="007D05B5"/>
    <w:rsid w:val="007D549D"/>
    <w:rsid w:val="007D6085"/>
    <w:rsid w:val="007E1574"/>
    <w:rsid w:val="007F0669"/>
    <w:rsid w:val="007F17CB"/>
    <w:rsid w:val="007F4C5E"/>
    <w:rsid w:val="00800139"/>
    <w:rsid w:val="00803129"/>
    <w:rsid w:val="00805E49"/>
    <w:rsid w:val="008071A0"/>
    <w:rsid w:val="00810740"/>
    <w:rsid w:val="008249C9"/>
    <w:rsid w:val="008249FC"/>
    <w:rsid w:val="00824F11"/>
    <w:rsid w:val="008258ED"/>
    <w:rsid w:val="00831855"/>
    <w:rsid w:val="0083271A"/>
    <w:rsid w:val="008329BA"/>
    <w:rsid w:val="00835AF7"/>
    <w:rsid w:val="00847C8A"/>
    <w:rsid w:val="00853734"/>
    <w:rsid w:val="008541E6"/>
    <w:rsid w:val="00860330"/>
    <w:rsid w:val="00874825"/>
    <w:rsid w:val="00875C2B"/>
    <w:rsid w:val="008803FC"/>
    <w:rsid w:val="00880F1C"/>
    <w:rsid w:val="008836BA"/>
    <w:rsid w:val="008862A6"/>
    <w:rsid w:val="00886D8A"/>
    <w:rsid w:val="0089057F"/>
    <w:rsid w:val="00895347"/>
    <w:rsid w:val="008954B4"/>
    <w:rsid w:val="00896613"/>
    <w:rsid w:val="0089795D"/>
    <w:rsid w:val="008A0F38"/>
    <w:rsid w:val="008A2931"/>
    <w:rsid w:val="008A4477"/>
    <w:rsid w:val="008A5C2F"/>
    <w:rsid w:val="008A7080"/>
    <w:rsid w:val="008A770A"/>
    <w:rsid w:val="008B2D51"/>
    <w:rsid w:val="008B3E12"/>
    <w:rsid w:val="008B61F9"/>
    <w:rsid w:val="008B6252"/>
    <w:rsid w:val="008C07CA"/>
    <w:rsid w:val="008C26FC"/>
    <w:rsid w:val="008C5632"/>
    <w:rsid w:val="008C59B7"/>
    <w:rsid w:val="008C5E64"/>
    <w:rsid w:val="008C7C9D"/>
    <w:rsid w:val="008D16DA"/>
    <w:rsid w:val="008D1C94"/>
    <w:rsid w:val="008D467A"/>
    <w:rsid w:val="008D5B7B"/>
    <w:rsid w:val="008D5D25"/>
    <w:rsid w:val="008D771A"/>
    <w:rsid w:val="008E1DB2"/>
    <w:rsid w:val="008F0D35"/>
    <w:rsid w:val="008F1B4C"/>
    <w:rsid w:val="008F2E7F"/>
    <w:rsid w:val="008F31B9"/>
    <w:rsid w:val="008F4427"/>
    <w:rsid w:val="0090625D"/>
    <w:rsid w:val="0091197F"/>
    <w:rsid w:val="00914BF7"/>
    <w:rsid w:val="00914E48"/>
    <w:rsid w:val="00915663"/>
    <w:rsid w:val="0091622F"/>
    <w:rsid w:val="0092183D"/>
    <w:rsid w:val="00927C63"/>
    <w:rsid w:val="00930378"/>
    <w:rsid w:val="00934012"/>
    <w:rsid w:val="00936BF7"/>
    <w:rsid w:val="0094009E"/>
    <w:rsid w:val="00942592"/>
    <w:rsid w:val="009431C4"/>
    <w:rsid w:val="00951C65"/>
    <w:rsid w:val="0095358A"/>
    <w:rsid w:val="00954636"/>
    <w:rsid w:val="00961F1B"/>
    <w:rsid w:val="00962F98"/>
    <w:rsid w:val="009638C0"/>
    <w:rsid w:val="00964EE7"/>
    <w:rsid w:val="0096689D"/>
    <w:rsid w:val="00967D1A"/>
    <w:rsid w:val="009700A4"/>
    <w:rsid w:val="0097077C"/>
    <w:rsid w:val="00974222"/>
    <w:rsid w:val="0097789B"/>
    <w:rsid w:val="0098227C"/>
    <w:rsid w:val="009878DE"/>
    <w:rsid w:val="00990A84"/>
    <w:rsid w:val="00992C13"/>
    <w:rsid w:val="00997856"/>
    <w:rsid w:val="0099787A"/>
    <w:rsid w:val="009A46E3"/>
    <w:rsid w:val="009A59EB"/>
    <w:rsid w:val="009A5E8A"/>
    <w:rsid w:val="009A799F"/>
    <w:rsid w:val="009B15FF"/>
    <w:rsid w:val="009B4581"/>
    <w:rsid w:val="009B6692"/>
    <w:rsid w:val="009C15EF"/>
    <w:rsid w:val="009C1FA5"/>
    <w:rsid w:val="009D0CCB"/>
    <w:rsid w:val="009D1C05"/>
    <w:rsid w:val="009E52CE"/>
    <w:rsid w:val="009E5C14"/>
    <w:rsid w:val="009E6CD5"/>
    <w:rsid w:val="009F02B3"/>
    <w:rsid w:val="009F1F60"/>
    <w:rsid w:val="009F584C"/>
    <w:rsid w:val="009F65C4"/>
    <w:rsid w:val="009F6AC6"/>
    <w:rsid w:val="009F7F10"/>
    <w:rsid w:val="00A032E5"/>
    <w:rsid w:val="00A036DF"/>
    <w:rsid w:val="00A04058"/>
    <w:rsid w:val="00A04444"/>
    <w:rsid w:val="00A0530F"/>
    <w:rsid w:val="00A13535"/>
    <w:rsid w:val="00A17745"/>
    <w:rsid w:val="00A21128"/>
    <w:rsid w:val="00A24DCE"/>
    <w:rsid w:val="00A25160"/>
    <w:rsid w:val="00A277F1"/>
    <w:rsid w:val="00A30F57"/>
    <w:rsid w:val="00A32C63"/>
    <w:rsid w:val="00A330C1"/>
    <w:rsid w:val="00A40D4B"/>
    <w:rsid w:val="00A42292"/>
    <w:rsid w:val="00A433FC"/>
    <w:rsid w:val="00A53A6B"/>
    <w:rsid w:val="00A56531"/>
    <w:rsid w:val="00A5706E"/>
    <w:rsid w:val="00A64005"/>
    <w:rsid w:val="00A65361"/>
    <w:rsid w:val="00A72B56"/>
    <w:rsid w:val="00A74E3B"/>
    <w:rsid w:val="00A76FB6"/>
    <w:rsid w:val="00A80310"/>
    <w:rsid w:val="00A8611D"/>
    <w:rsid w:val="00A877CA"/>
    <w:rsid w:val="00A91A65"/>
    <w:rsid w:val="00A91D6F"/>
    <w:rsid w:val="00A94A4E"/>
    <w:rsid w:val="00A978A8"/>
    <w:rsid w:val="00AA2BEE"/>
    <w:rsid w:val="00AA4833"/>
    <w:rsid w:val="00AA5FCE"/>
    <w:rsid w:val="00AA6A92"/>
    <w:rsid w:val="00AB4805"/>
    <w:rsid w:val="00AB55AD"/>
    <w:rsid w:val="00AB59E8"/>
    <w:rsid w:val="00AB5D4D"/>
    <w:rsid w:val="00AB6385"/>
    <w:rsid w:val="00AC2DA8"/>
    <w:rsid w:val="00AC3C4B"/>
    <w:rsid w:val="00AC48A2"/>
    <w:rsid w:val="00AC7DDA"/>
    <w:rsid w:val="00AD0A9E"/>
    <w:rsid w:val="00AD32AB"/>
    <w:rsid w:val="00AD5114"/>
    <w:rsid w:val="00AD643E"/>
    <w:rsid w:val="00AE1C2F"/>
    <w:rsid w:val="00AE2E46"/>
    <w:rsid w:val="00AE4D93"/>
    <w:rsid w:val="00AE66B4"/>
    <w:rsid w:val="00AF2875"/>
    <w:rsid w:val="00AF2C5C"/>
    <w:rsid w:val="00AF2D24"/>
    <w:rsid w:val="00AF3CC2"/>
    <w:rsid w:val="00AF4F03"/>
    <w:rsid w:val="00AF5339"/>
    <w:rsid w:val="00B02421"/>
    <w:rsid w:val="00B02C9B"/>
    <w:rsid w:val="00B035FA"/>
    <w:rsid w:val="00B0537D"/>
    <w:rsid w:val="00B054BB"/>
    <w:rsid w:val="00B064A9"/>
    <w:rsid w:val="00B12772"/>
    <w:rsid w:val="00B147A0"/>
    <w:rsid w:val="00B21258"/>
    <w:rsid w:val="00B2150C"/>
    <w:rsid w:val="00B2284D"/>
    <w:rsid w:val="00B2465B"/>
    <w:rsid w:val="00B24D61"/>
    <w:rsid w:val="00B252BF"/>
    <w:rsid w:val="00B27427"/>
    <w:rsid w:val="00B306EB"/>
    <w:rsid w:val="00B35F8B"/>
    <w:rsid w:val="00B3777E"/>
    <w:rsid w:val="00B471B0"/>
    <w:rsid w:val="00B514CC"/>
    <w:rsid w:val="00B54682"/>
    <w:rsid w:val="00B57E4F"/>
    <w:rsid w:val="00B60E2B"/>
    <w:rsid w:val="00B613CE"/>
    <w:rsid w:val="00B63405"/>
    <w:rsid w:val="00B644CD"/>
    <w:rsid w:val="00B6680C"/>
    <w:rsid w:val="00B6736F"/>
    <w:rsid w:val="00B70C8F"/>
    <w:rsid w:val="00B712A7"/>
    <w:rsid w:val="00B71B62"/>
    <w:rsid w:val="00B728F8"/>
    <w:rsid w:val="00B72D5A"/>
    <w:rsid w:val="00B77FE3"/>
    <w:rsid w:val="00B80FCB"/>
    <w:rsid w:val="00B879DE"/>
    <w:rsid w:val="00B907E3"/>
    <w:rsid w:val="00B91628"/>
    <w:rsid w:val="00B9330F"/>
    <w:rsid w:val="00BA2D7C"/>
    <w:rsid w:val="00BB037B"/>
    <w:rsid w:val="00BB108C"/>
    <w:rsid w:val="00BB385C"/>
    <w:rsid w:val="00BB6890"/>
    <w:rsid w:val="00BC2635"/>
    <w:rsid w:val="00BC4604"/>
    <w:rsid w:val="00BC4EC6"/>
    <w:rsid w:val="00BC6943"/>
    <w:rsid w:val="00BD32E3"/>
    <w:rsid w:val="00BD559D"/>
    <w:rsid w:val="00BD66E1"/>
    <w:rsid w:val="00BD7BF0"/>
    <w:rsid w:val="00BE1311"/>
    <w:rsid w:val="00BE19C4"/>
    <w:rsid w:val="00BE2181"/>
    <w:rsid w:val="00BE3C82"/>
    <w:rsid w:val="00BE51B9"/>
    <w:rsid w:val="00BE607F"/>
    <w:rsid w:val="00BF6240"/>
    <w:rsid w:val="00C0156C"/>
    <w:rsid w:val="00C107F4"/>
    <w:rsid w:val="00C157DD"/>
    <w:rsid w:val="00C16ED4"/>
    <w:rsid w:val="00C250D8"/>
    <w:rsid w:val="00C26966"/>
    <w:rsid w:val="00C27C02"/>
    <w:rsid w:val="00C30CD2"/>
    <w:rsid w:val="00C323BB"/>
    <w:rsid w:val="00C37A08"/>
    <w:rsid w:val="00C37C95"/>
    <w:rsid w:val="00C426E5"/>
    <w:rsid w:val="00C4579C"/>
    <w:rsid w:val="00C4769F"/>
    <w:rsid w:val="00C510FF"/>
    <w:rsid w:val="00C53EFF"/>
    <w:rsid w:val="00C54C7A"/>
    <w:rsid w:val="00C553C1"/>
    <w:rsid w:val="00C55B30"/>
    <w:rsid w:val="00C60B96"/>
    <w:rsid w:val="00C65E75"/>
    <w:rsid w:val="00C73507"/>
    <w:rsid w:val="00C76BD9"/>
    <w:rsid w:val="00C90D9C"/>
    <w:rsid w:val="00C9393B"/>
    <w:rsid w:val="00CA143D"/>
    <w:rsid w:val="00CA2E49"/>
    <w:rsid w:val="00CA4BE1"/>
    <w:rsid w:val="00CA51D6"/>
    <w:rsid w:val="00CA5C3B"/>
    <w:rsid w:val="00CA5DCC"/>
    <w:rsid w:val="00CA6186"/>
    <w:rsid w:val="00CA68FE"/>
    <w:rsid w:val="00CB649D"/>
    <w:rsid w:val="00CB7739"/>
    <w:rsid w:val="00CB7917"/>
    <w:rsid w:val="00CC0123"/>
    <w:rsid w:val="00CC2A00"/>
    <w:rsid w:val="00CC2F0F"/>
    <w:rsid w:val="00CC3436"/>
    <w:rsid w:val="00CC38B2"/>
    <w:rsid w:val="00CD047B"/>
    <w:rsid w:val="00CD1C37"/>
    <w:rsid w:val="00CD481C"/>
    <w:rsid w:val="00CD5C1E"/>
    <w:rsid w:val="00CE27F7"/>
    <w:rsid w:val="00CE4FA7"/>
    <w:rsid w:val="00CE56BF"/>
    <w:rsid w:val="00CE6AE4"/>
    <w:rsid w:val="00CE6E72"/>
    <w:rsid w:val="00CF0103"/>
    <w:rsid w:val="00CF265F"/>
    <w:rsid w:val="00CF3473"/>
    <w:rsid w:val="00CF3F5B"/>
    <w:rsid w:val="00CF665E"/>
    <w:rsid w:val="00CF6AC1"/>
    <w:rsid w:val="00D00AD2"/>
    <w:rsid w:val="00D04B94"/>
    <w:rsid w:val="00D06CF8"/>
    <w:rsid w:val="00D077B1"/>
    <w:rsid w:val="00D115E1"/>
    <w:rsid w:val="00D16010"/>
    <w:rsid w:val="00D16A2E"/>
    <w:rsid w:val="00D1791D"/>
    <w:rsid w:val="00D211F7"/>
    <w:rsid w:val="00D21D50"/>
    <w:rsid w:val="00D233F0"/>
    <w:rsid w:val="00D3351C"/>
    <w:rsid w:val="00D35217"/>
    <w:rsid w:val="00D35F24"/>
    <w:rsid w:val="00D40BB1"/>
    <w:rsid w:val="00D4143B"/>
    <w:rsid w:val="00D419EA"/>
    <w:rsid w:val="00D43730"/>
    <w:rsid w:val="00D43F28"/>
    <w:rsid w:val="00D44965"/>
    <w:rsid w:val="00D44C7C"/>
    <w:rsid w:val="00D44FD4"/>
    <w:rsid w:val="00D46078"/>
    <w:rsid w:val="00D473C9"/>
    <w:rsid w:val="00D4761B"/>
    <w:rsid w:val="00D50064"/>
    <w:rsid w:val="00D503BE"/>
    <w:rsid w:val="00D50A76"/>
    <w:rsid w:val="00D52006"/>
    <w:rsid w:val="00D524B9"/>
    <w:rsid w:val="00D5334A"/>
    <w:rsid w:val="00D55D86"/>
    <w:rsid w:val="00D56721"/>
    <w:rsid w:val="00D61D03"/>
    <w:rsid w:val="00D61DF0"/>
    <w:rsid w:val="00D6300A"/>
    <w:rsid w:val="00D71624"/>
    <w:rsid w:val="00D728AE"/>
    <w:rsid w:val="00D7484F"/>
    <w:rsid w:val="00D77C25"/>
    <w:rsid w:val="00D80B61"/>
    <w:rsid w:val="00D84EA1"/>
    <w:rsid w:val="00D8662F"/>
    <w:rsid w:val="00D910A4"/>
    <w:rsid w:val="00D91572"/>
    <w:rsid w:val="00D91F2E"/>
    <w:rsid w:val="00D9581C"/>
    <w:rsid w:val="00D97814"/>
    <w:rsid w:val="00DA06A2"/>
    <w:rsid w:val="00DA395A"/>
    <w:rsid w:val="00DB35B4"/>
    <w:rsid w:val="00DB4CBB"/>
    <w:rsid w:val="00DB553D"/>
    <w:rsid w:val="00DB7615"/>
    <w:rsid w:val="00DC50B9"/>
    <w:rsid w:val="00DC61B7"/>
    <w:rsid w:val="00DC75B9"/>
    <w:rsid w:val="00DC7690"/>
    <w:rsid w:val="00DD77EC"/>
    <w:rsid w:val="00DD7939"/>
    <w:rsid w:val="00DE13C3"/>
    <w:rsid w:val="00DE60FC"/>
    <w:rsid w:val="00DE7C28"/>
    <w:rsid w:val="00DF1F39"/>
    <w:rsid w:val="00DF4933"/>
    <w:rsid w:val="00DF63D9"/>
    <w:rsid w:val="00DF7C9E"/>
    <w:rsid w:val="00E074FB"/>
    <w:rsid w:val="00E1023E"/>
    <w:rsid w:val="00E12C2C"/>
    <w:rsid w:val="00E13650"/>
    <w:rsid w:val="00E15C9E"/>
    <w:rsid w:val="00E2087C"/>
    <w:rsid w:val="00E21651"/>
    <w:rsid w:val="00E216E5"/>
    <w:rsid w:val="00E220D6"/>
    <w:rsid w:val="00E22343"/>
    <w:rsid w:val="00E237E5"/>
    <w:rsid w:val="00E2387E"/>
    <w:rsid w:val="00E249F9"/>
    <w:rsid w:val="00E26AAC"/>
    <w:rsid w:val="00E27EC7"/>
    <w:rsid w:val="00E34817"/>
    <w:rsid w:val="00E352F4"/>
    <w:rsid w:val="00E3692E"/>
    <w:rsid w:val="00E36986"/>
    <w:rsid w:val="00E40128"/>
    <w:rsid w:val="00E463AB"/>
    <w:rsid w:val="00E51424"/>
    <w:rsid w:val="00E527FB"/>
    <w:rsid w:val="00E5448E"/>
    <w:rsid w:val="00E6057D"/>
    <w:rsid w:val="00E60889"/>
    <w:rsid w:val="00E60D13"/>
    <w:rsid w:val="00E638A3"/>
    <w:rsid w:val="00E63A0A"/>
    <w:rsid w:val="00E666AA"/>
    <w:rsid w:val="00E763FC"/>
    <w:rsid w:val="00E81CEF"/>
    <w:rsid w:val="00E839C0"/>
    <w:rsid w:val="00E843FD"/>
    <w:rsid w:val="00E8781D"/>
    <w:rsid w:val="00E96CC9"/>
    <w:rsid w:val="00EA1902"/>
    <w:rsid w:val="00EA2FFB"/>
    <w:rsid w:val="00EA463D"/>
    <w:rsid w:val="00EB0031"/>
    <w:rsid w:val="00EB6A7B"/>
    <w:rsid w:val="00EC17DA"/>
    <w:rsid w:val="00EC333C"/>
    <w:rsid w:val="00EC3386"/>
    <w:rsid w:val="00ED7823"/>
    <w:rsid w:val="00EE09B8"/>
    <w:rsid w:val="00EE0A9D"/>
    <w:rsid w:val="00EE462D"/>
    <w:rsid w:val="00EE4DCC"/>
    <w:rsid w:val="00EE5B72"/>
    <w:rsid w:val="00EE79C8"/>
    <w:rsid w:val="00EF18E6"/>
    <w:rsid w:val="00EF209D"/>
    <w:rsid w:val="00EF20BA"/>
    <w:rsid w:val="00EF29C4"/>
    <w:rsid w:val="00EF2B68"/>
    <w:rsid w:val="00EF2C1F"/>
    <w:rsid w:val="00EF7AD0"/>
    <w:rsid w:val="00F017EF"/>
    <w:rsid w:val="00F01A31"/>
    <w:rsid w:val="00F03754"/>
    <w:rsid w:val="00F0671C"/>
    <w:rsid w:val="00F10204"/>
    <w:rsid w:val="00F129E7"/>
    <w:rsid w:val="00F146CE"/>
    <w:rsid w:val="00F17C9C"/>
    <w:rsid w:val="00F232EF"/>
    <w:rsid w:val="00F24421"/>
    <w:rsid w:val="00F32F64"/>
    <w:rsid w:val="00F35F3A"/>
    <w:rsid w:val="00F40FE4"/>
    <w:rsid w:val="00F43EA5"/>
    <w:rsid w:val="00F45F59"/>
    <w:rsid w:val="00F50A39"/>
    <w:rsid w:val="00F5118A"/>
    <w:rsid w:val="00F6487A"/>
    <w:rsid w:val="00F66701"/>
    <w:rsid w:val="00F713FF"/>
    <w:rsid w:val="00F72AE5"/>
    <w:rsid w:val="00F7389F"/>
    <w:rsid w:val="00F74763"/>
    <w:rsid w:val="00F75CD3"/>
    <w:rsid w:val="00F75FA7"/>
    <w:rsid w:val="00F80D94"/>
    <w:rsid w:val="00F93596"/>
    <w:rsid w:val="00F952A1"/>
    <w:rsid w:val="00FA25C0"/>
    <w:rsid w:val="00FA7F9C"/>
    <w:rsid w:val="00FC2654"/>
    <w:rsid w:val="00FC3DDC"/>
    <w:rsid w:val="00FC7134"/>
    <w:rsid w:val="00FD0B0D"/>
    <w:rsid w:val="00FD512A"/>
    <w:rsid w:val="00FD63A4"/>
    <w:rsid w:val="00FD7A1B"/>
    <w:rsid w:val="00FE0629"/>
    <w:rsid w:val="00FE4AE3"/>
    <w:rsid w:val="00FE4F3E"/>
    <w:rsid w:val="00FE55B4"/>
    <w:rsid w:val="00FE560C"/>
    <w:rsid w:val="00FE7AA7"/>
    <w:rsid w:val="00FF0B2D"/>
    <w:rsid w:val="00FF5462"/>
    <w:rsid w:val="00FF5A0F"/>
    <w:rsid w:val="00FF63B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96E26"/>
  <w15:docId w15:val="{BF183E0C-767D-4CA6-852D-BD2E45E22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ED4"/>
    <w:rPr>
      <w:sz w:val="24"/>
    </w:rPr>
  </w:style>
  <w:style w:type="paragraph" w:styleId="Heading1">
    <w:name w:val="heading 1"/>
    <w:aliases w:val="My H1"/>
    <w:basedOn w:val="Normal"/>
    <w:next w:val="Normal"/>
    <w:link w:val="Heading1Char"/>
    <w:uiPriority w:val="9"/>
    <w:qFormat/>
    <w:rsid w:val="00D04B94"/>
    <w:pPr>
      <w:keepNext/>
      <w:keepLines/>
      <w:spacing w:before="240" w:after="180"/>
      <w:outlineLvl w:val="0"/>
    </w:pPr>
    <w:rPr>
      <w:rFonts w:ascii="Verdana" w:eastAsiaTheme="majorEastAsia" w:hAnsi="Verdana" w:cstheme="majorBidi"/>
      <w:b/>
      <w:color w:val="632B8D"/>
      <w:sz w:val="32"/>
      <w:szCs w:val="32"/>
    </w:rPr>
  </w:style>
  <w:style w:type="paragraph" w:styleId="Heading2">
    <w:name w:val="heading 2"/>
    <w:aliases w:val="My H2"/>
    <w:basedOn w:val="Normal"/>
    <w:next w:val="Normal"/>
    <w:link w:val="Heading2Char"/>
    <w:uiPriority w:val="9"/>
    <w:unhideWhenUsed/>
    <w:qFormat/>
    <w:rsid w:val="00E21651"/>
    <w:pPr>
      <w:keepNext/>
      <w:keepLines/>
      <w:spacing w:before="240" w:after="120"/>
      <w:outlineLvl w:val="1"/>
    </w:pPr>
    <w:rPr>
      <w:rFonts w:ascii="Verdana" w:eastAsiaTheme="majorEastAsia" w:hAnsi="Verdana" w:cstheme="majorBidi"/>
      <w:b/>
      <w:color w:val="7030A0"/>
      <w:sz w:val="26"/>
      <w:szCs w:val="26"/>
    </w:rPr>
  </w:style>
  <w:style w:type="paragraph" w:styleId="Heading3">
    <w:name w:val="heading 3"/>
    <w:aliases w:val="My H3"/>
    <w:basedOn w:val="Normal"/>
    <w:next w:val="Normal"/>
    <w:link w:val="Heading3Char"/>
    <w:uiPriority w:val="9"/>
    <w:unhideWhenUsed/>
    <w:qFormat/>
    <w:rsid w:val="00E074FB"/>
    <w:pPr>
      <w:keepNext/>
      <w:keepLines/>
      <w:spacing w:before="40" w:after="80"/>
      <w:outlineLvl w:val="2"/>
    </w:pPr>
    <w:rPr>
      <w:rFonts w:ascii="Verdana" w:eastAsiaTheme="majorEastAsia" w:hAnsi="Verdana" w:cstheme="majorBidi"/>
      <w:color w:val="7030A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1E7"/>
    <w:pPr>
      <w:ind w:left="720"/>
      <w:contextualSpacing/>
    </w:pPr>
  </w:style>
  <w:style w:type="character" w:customStyle="1" w:styleId="Heading2Char">
    <w:name w:val="Heading 2 Char"/>
    <w:aliases w:val="My H2 Char"/>
    <w:basedOn w:val="DefaultParagraphFont"/>
    <w:link w:val="Heading2"/>
    <w:uiPriority w:val="9"/>
    <w:rsid w:val="00E21651"/>
    <w:rPr>
      <w:rFonts w:ascii="Verdana" w:eastAsiaTheme="majorEastAsia" w:hAnsi="Verdana" w:cstheme="majorBidi"/>
      <w:b/>
      <w:color w:val="7030A0"/>
      <w:sz w:val="26"/>
      <w:szCs w:val="26"/>
    </w:rPr>
  </w:style>
  <w:style w:type="character" w:customStyle="1" w:styleId="Heading3Char">
    <w:name w:val="Heading 3 Char"/>
    <w:aliases w:val="My H3 Char"/>
    <w:basedOn w:val="DefaultParagraphFont"/>
    <w:link w:val="Heading3"/>
    <w:uiPriority w:val="9"/>
    <w:rsid w:val="00E074FB"/>
    <w:rPr>
      <w:rFonts w:ascii="Verdana" w:eastAsiaTheme="majorEastAsia" w:hAnsi="Verdana" w:cstheme="majorBidi"/>
      <w:color w:val="7030A0"/>
      <w:sz w:val="24"/>
      <w:szCs w:val="24"/>
    </w:rPr>
  </w:style>
  <w:style w:type="character" w:customStyle="1" w:styleId="Heading1Char">
    <w:name w:val="Heading 1 Char"/>
    <w:aliases w:val="My H1 Char"/>
    <w:basedOn w:val="DefaultParagraphFont"/>
    <w:link w:val="Heading1"/>
    <w:uiPriority w:val="9"/>
    <w:rsid w:val="00D04B94"/>
    <w:rPr>
      <w:rFonts w:ascii="Verdana" w:eastAsiaTheme="majorEastAsia" w:hAnsi="Verdana" w:cstheme="majorBidi"/>
      <w:b/>
      <w:color w:val="632B8D"/>
      <w:sz w:val="32"/>
      <w:szCs w:val="32"/>
    </w:rPr>
  </w:style>
  <w:style w:type="table" w:styleId="TableGrid">
    <w:name w:val="Table Grid"/>
    <w:basedOn w:val="TableNormal"/>
    <w:uiPriority w:val="59"/>
    <w:rsid w:val="00732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E2181"/>
    <w:pPr>
      <w:tabs>
        <w:tab w:val="right" w:leader="dot" w:pos="9016"/>
      </w:tabs>
      <w:spacing w:after="100"/>
    </w:pPr>
    <w:rPr>
      <w:noProof/>
      <w:sz w:val="22"/>
    </w:rPr>
  </w:style>
  <w:style w:type="paragraph" w:styleId="TOC2">
    <w:name w:val="toc 2"/>
    <w:basedOn w:val="Normal"/>
    <w:next w:val="Normal"/>
    <w:autoRedefine/>
    <w:uiPriority w:val="39"/>
    <w:unhideWhenUsed/>
    <w:rsid w:val="009F584C"/>
    <w:pPr>
      <w:spacing w:after="100"/>
      <w:ind w:left="240"/>
    </w:pPr>
  </w:style>
  <w:style w:type="paragraph" w:styleId="TOC3">
    <w:name w:val="toc 3"/>
    <w:basedOn w:val="Normal"/>
    <w:next w:val="Normal"/>
    <w:autoRedefine/>
    <w:uiPriority w:val="39"/>
    <w:unhideWhenUsed/>
    <w:rsid w:val="009F584C"/>
    <w:pPr>
      <w:spacing w:after="100"/>
      <w:ind w:left="480"/>
    </w:pPr>
  </w:style>
  <w:style w:type="character" w:styleId="Hyperlink">
    <w:name w:val="Hyperlink"/>
    <w:basedOn w:val="DefaultParagraphFont"/>
    <w:uiPriority w:val="99"/>
    <w:unhideWhenUsed/>
    <w:rsid w:val="009F584C"/>
    <w:rPr>
      <w:color w:val="0563C1" w:themeColor="hyperlink"/>
      <w:u w:val="single"/>
    </w:rPr>
  </w:style>
  <w:style w:type="paragraph" w:styleId="Header">
    <w:name w:val="header"/>
    <w:basedOn w:val="Normal"/>
    <w:link w:val="HeaderChar"/>
    <w:uiPriority w:val="99"/>
    <w:unhideWhenUsed/>
    <w:rsid w:val="009F5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584C"/>
    <w:rPr>
      <w:sz w:val="24"/>
    </w:rPr>
  </w:style>
  <w:style w:type="paragraph" w:styleId="Footer">
    <w:name w:val="footer"/>
    <w:basedOn w:val="Normal"/>
    <w:link w:val="FooterChar"/>
    <w:uiPriority w:val="99"/>
    <w:unhideWhenUsed/>
    <w:rsid w:val="009F5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584C"/>
    <w:rPr>
      <w:sz w:val="24"/>
    </w:rPr>
  </w:style>
  <w:style w:type="character" w:styleId="CommentReference">
    <w:name w:val="annotation reference"/>
    <w:basedOn w:val="DefaultParagraphFont"/>
    <w:unhideWhenUsed/>
    <w:rsid w:val="007B0E78"/>
    <w:rPr>
      <w:sz w:val="16"/>
      <w:szCs w:val="16"/>
    </w:rPr>
  </w:style>
  <w:style w:type="paragraph" w:styleId="CommentText">
    <w:name w:val="annotation text"/>
    <w:basedOn w:val="Normal"/>
    <w:link w:val="CommentTextChar"/>
    <w:unhideWhenUsed/>
    <w:rsid w:val="007B0E78"/>
    <w:pPr>
      <w:spacing w:line="240" w:lineRule="auto"/>
    </w:pPr>
    <w:rPr>
      <w:sz w:val="20"/>
      <w:szCs w:val="20"/>
    </w:rPr>
  </w:style>
  <w:style w:type="character" w:customStyle="1" w:styleId="CommentTextChar">
    <w:name w:val="Comment Text Char"/>
    <w:basedOn w:val="DefaultParagraphFont"/>
    <w:link w:val="CommentText"/>
    <w:rsid w:val="007B0E78"/>
    <w:rPr>
      <w:sz w:val="20"/>
      <w:szCs w:val="20"/>
    </w:rPr>
  </w:style>
  <w:style w:type="paragraph" w:styleId="CommentSubject">
    <w:name w:val="annotation subject"/>
    <w:basedOn w:val="CommentText"/>
    <w:next w:val="CommentText"/>
    <w:link w:val="CommentSubjectChar"/>
    <w:uiPriority w:val="99"/>
    <w:semiHidden/>
    <w:unhideWhenUsed/>
    <w:rsid w:val="007B0E78"/>
    <w:rPr>
      <w:b/>
      <w:bCs/>
    </w:rPr>
  </w:style>
  <w:style w:type="character" w:customStyle="1" w:styleId="CommentSubjectChar">
    <w:name w:val="Comment Subject Char"/>
    <w:basedOn w:val="CommentTextChar"/>
    <w:link w:val="CommentSubject"/>
    <w:uiPriority w:val="99"/>
    <w:semiHidden/>
    <w:rsid w:val="007B0E78"/>
    <w:rPr>
      <w:b/>
      <w:bCs/>
      <w:sz w:val="20"/>
      <w:szCs w:val="20"/>
    </w:rPr>
  </w:style>
  <w:style w:type="paragraph" w:styleId="BalloonText">
    <w:name w:val="Balloon Text"/>
    <w:basedOn w:val="Normal"/>
    <w:link w:val="BalloonTextChar"/>
    <w:uiPriority w:val="99"/>
    <w:semiHidden/>
    <w:unhideWhenUsed/>
    <w:rsid w:val="007B0E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E78"/>
    <w:rPr>
      <w:rFonts w:ascii="Tahoma" w:hAnsi="Tahoma" w:cs="Tahoma"/>
      <w:sz w:val="16"/>
      <w:szCs w:val="16"/>
    </w:rPr>
  </w:style>
  <w:style w:type="paragraph" w:styleId="Title">
    <w:name w:val="Title"/>
    <w:basedOn w:val="Normal"/>
    <w:next w:val="Normal"/>
    <w:link w:val="TitleChar"/>
    <w:uiPriority w:val="10"/>
    <w:rsid w:val="00EA190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A1902"/>
    <w:rPr>
      <w:rFonts w:asciiTheme="majorHAnsi" w:eastAsiaTheme="majorEastAsia" w:hAnsiTheme="majorHAnsi" w:cstheme="majorBidi"/>
      <w:color w:val="323E4F" w:themeColor="text2" w:themeShade="BF"/>
      <w:spacing w:val="5"/>
      <w:kern w:val="28"/>
      <w:sz w:val="52"/>
      <w:szCs w:val="52"/>
    </w:rPr>
  </w:style>
  <w:style w:type="paragraph" w:styleId="Caption">
    <w:name w:val="caption"/>
    <w:basedOn w:val="Normal"/>
    <w:next w:val="Normal"/>
    <w:uiPriority w:val="35"/>
    <w:unhideWhenUsed/>
    <w:qFormat/>
    <w:rsid w:val="00F74763"/>
    <w:pPr>
      <w:spacing w:after="200" w:line="240" w:lineRule="auto"/>
    </w:pPr>
    <w:rPr>
      <w:b/>
      <w:bCs/>
      <w:color w:val="5B9BD5" w:themeColor="accent1"/>
      <w:sz w:val="18"/>
      <w:szCs w:val="18"/>
    </w:rPr>
  </w:style>
  <w:style w:type="paragraph" w:customStyle="1" w:styleId="BulletIntro">
    <w:name w:val="Bullet Intro"/>
    <w:basedOn w:val="Normal"/>
    <w:qFormat/>
    <w:rsid w:val="00301C6C"/>
    <w:rPr>
      <w:b/>
      <w:i/>
      <w:smallCaps/>
    </w:rPr>
  </w:style>
  <w:style w:type="character" w:styleId="Emphasis">
    <w:name w:val="Emphasis"/>
    <w:basedOn w:val="DefaultParagraphFont"/>
    <w:uiPriority w:val="20"/>
    <w:qFormat/>
    <w:rsid w:val="00CA2E49"/>
    <w:rPr>
      <w:b/>
      <w:bCs/>
      <w:i w:val="0"/>
      <w:iCs w:val="0"/>
    </w:rPr>
  </w:style>
  <w:style w:type="character" w:customStyle="1" w:styleId="st1">
    <w:name w:val="st1"/>
    <w:basedOn w:val="DefaultParagraphFont"/>
    <w:rsid w:val="00CA2E49"/>
  </w:style>
  <w:style w:type="paragraph" w:styleId="Bibliography">
    <w:name w:val="Bibliography"/>
    <w:basedOn w:val="Normal"/>
    <w:next w:val="Normal"/>
    <w:uiPriority w:val="37"/>
    <w:unhideWhenUsed/>
    <w:rsid w:val="00853734"/>
  </w:style>
  <w:style w:type="paragraph" w:customStyle="1" w:styleId="MyTitle">
    <w:name w:val="My Title"/>
    <w:basedOn w:val="Normal"/>
    <w:next w:val="Normal"/>
    <w:qFormat/>
    <w:rsid w:val="00D233F0"/>
    <w:pPr>
      <w:pBdr>
        <w:bottom w:val="single" w:sz="48" w:space="1" w:color="BF95DF"/>
      </w:pBdr>
      <w:spacing w:after="300" w:line="240" w:lineRule="auto"/>
    </w:pPr>
    <w:rPr>
      <w:rFonts w:ascii="Verdana" w:hAnsi="Verdana"/>
      <w:b/>
      <w:color w:val="7030A0"/>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efEd@gmail.com" TargetMode="External"/><Relationship Id="rId13" Type="http://schemas.openxmlformats.org/officeDocument/2006/relationships/image" Target="media/image3.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Mat14</b:Tag>
    <b:SourceType>InternetSite</b:SourceType>
    <b:Guid>{2ABB0FBA-6BDD-4B03-9053-5CF794B378D5}</b:Guid>
    <b:Title>Mathlete</b:Title>
    <b:Year>2014</b:Year>
    <b:InternetSiteTitle>Wikipedia</b:InternetSiteTitle>
    <b:Month>April</b:Month>
    <b:Day>15</b:Day>
    <b:YearAccessed>2014</b:YearAccessed>
    <b:MonthAccessed>August</b:MonthAccessed>
    <b:DayAccessed>08</b:DayAccessed>
    <b:URL>http://en.wikipedia.org/wiki/Mathlete</b:URL>
    <b:RefOrder>2</b:RefOrder>
  </b:Source>
  <b:Source>
    <b:Tag>Has05</b:Tag>
    <b:SourceType>Book</b:SourceType>
    <b:Guid>{67FD2073-80F0-496B-935C-FDA509C2E700}</b:Guid>
    <b:Author>
      <b:Author>
        <b:NameList>
          <b:Person>
            <b:Last>Haselbauer</b:Last>
            <b:First>Nathan</b:First>
          </b:Person>
        </b:NameList>
      </b:Author>
    </b:Author>
    <b:Title>The Mammoth Book of Sudoku</b:Title>
    <b:Year>2005</b:Year>
    <b:City>London</b:City>
    <b:Publisher>Constable &amp; Robinson</b:Publisher>
    <b:RefOrder>3</b:RefOrder>
  </b:Source>
  <b:Source>
    <b:Tag>Jac10</b:Tag>
    <b:SourceType>Book</b:SourceType>
    <b:Guid>{E205C1C9-4437-4246-9DE6-C6C1F7C90664}</b:Guid>
    <b:Author>
      <b:Author>
        <b:NameList>
          <b:Person>
            <b:Last>Bailey</b:Last>
            <b:First>Jacqui</b:First>
          </b:Person>
        </b:NameList>
      </b:Author>
    </b:Author>
    <b:Title>A Complete Guide to Scouting Skills</b:Title>
    <b:Year>2010</b:Year>
    <b:City>London</b:City>
    <b:RefOrder>1</b:RefOrder>
  </b:Source>
</b:Sources>
</file>

<file path=customXml/itemProps1.xml><?xml version="1.0" encoding="utf-8"?>
<ds:datastoreItem xmlns:ds="http://schemas.openxmlformats.org/officeDocument/2006/customXml" ds:itemID="{7D1DADFE-0AC7-434C-8F47-A05B90B61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10</Pages>
  <Words>2757</Words>
  <Characters>15720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Suzanne</dc:creator>
  <cp:lastModifiedBy>Sandra Jacobs</cp:lastModifiedBy>
  <cp:revision>40</cp:revision>
  <cp:lastPrinted>2014-08-02T10:09:00Z</cp:lastPrinted>
  <dcterms:created xsi:type="dcterms:W3CDTF">2014-08-18T20:33:00Z</dcterms:created>
  <dcterms:modified xsi:type="dcterms:W3CDTF">2016-03-01T12:20:00Z</dcterms:modified>
</cp:coreProperties>
</file>