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21" w:rsidRPr="009E7421" w:rsidRDefault="00D20F8C">
      <w:r w:rsidRPr="009E7421">
        <w:rPr>
          <w:highlight w:val="yellow"/>
        </w:rPr>
        <w:t>&lt;</w:t>
      </w:r>
      <w:bookmarkStart w:id="0" w:name="_GoBack"/>
      <w:bookmarkEnd w:id="0"/>
      <w:r w:rsidRPr="009E7421">
        <w:rPr>
          <w:highlight w:val="yellow"/>
        </w:rPr>
        <w:t xml:space="preserve">&lt; Paste section on the Brown House Snake here </w:t>
      </w:r>
      <w:r w:rsidR="009E7421" w:rsidRPr="009E7421">
        <w:rPr>
          <w:highlight w:val="yellow"/>
        </w:rPr>
        <w:t xml:space="preserve">/ Plak die gedeelte oor die </w:t>
      </w:r>
      <w:r w:rsidR="009E7421" w:rsidRPr="009E7421">
        <w:rPr>
          <w:i/>
          <w:highlight w:val="yellow"/>
        </w:rPr>
        <w:t xml:space="preserve">Brown House Snake </w:t>
      </w:r>
      <w:r w:rsidR="009E7421" w:rsidRPr="009E7421">
        <w:rPr>
          <w:highlight w:val="yellow"/>
        </w:rPr>
        <w:t>hier &gt;&gt;</w:t>
      </w:r>
    </w:p>
    <w:sectPr w:rsidR="009E7421" w:rsidRPr="009E74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B2"/>
    <w:rsid w:val="00020F41"/>
    <w:rsid w:val="00801AB2"/>
    <w:rsid w:val="00903431"/>
    <w:rsid w:val="009E7421"/>
    <w:rsid w:val="00AB1949"/>
    <w:rsid w:val="00AE1ACF"/>
    <w:rsid w:val="00D2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Sandra</cp:lastModifiedBy>
  <cp:revision>5</cp:revision>
  <dcterms:created xsi:type="dcterms:W3CDTF">2014-05-15T08:04:00Z</dcterms:created>
  <dcterms:modified xsi:type="dcterms:W3CDTF">2014-06-01T18:15:00Z</dcterms:modified>
</cp:coreProperties>
</file>